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D932B" w14:textId="77777777" w:rsidR="004E60C0" w:rsidRPr="00582406" w:rsidRDefault="004E60C0" w:rsidP="004E60C0">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ՀԱՅՏԱՐԱՐՈՒԹՅՈՒՆ</w:t>
      </w:r>
    </w:p>
    <w:p w14:paraId="0A939DDC" w14:textId="77777777" w:rsidR="004E60C0" w:rsidRPr="00582406" w:rsidRDefault="004E60C0" w:rsidP="004E60C0">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 xml:space="preserve">ԳՆԱՆՇՄԱՆ ՀԱՐՑՄԱՆ ՄԱՍԻՆ ՄԱՍԻՆ  </w:t>
      </w:r>
    </w:p>
    <w:p w14:paraId="5C1BAE1A" w14:textId="77777777" w:rsidR="004E60C0" w:rsidRPr="009816C6" w:rsidRDefault="004E60C0" w:rsidP="004E60C0">
      <w:pPr>
        <w:pStyle w:val="BodyTextIndent"/>
        <w:spacing w:line="240" w:lineRule="auto"/>
        <w:jc w:val="center"/>
        <w:rPr>
          <w:rFonts w:ascii="GHEA Grapalat" w:hAnsi="GHEA Grapalat"/>
          <w:i w:val="0"/>
          <w:sz w:val="22"/>
          <w:szCs w:val="22"/>
          <w:lang w:val="af-ZA"/>
        </w:rPr>
      </w:pPr>
    </w:p>
    <w:p w14:paraId="2CF30997" w14:textId="77777777" w:rsidR="004E60C0" w:rsidRPr="009816C6"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Հայտարարության սույն տեքստը հաստատված է գնահատող հանձնաժողովի</w:t>
      </w:r>
    </w:p>
    <w:p w14:paraId="02C3C026" w14:textId="24EEEFBB" w:rsidR="004E60C0" w:rsidRPr="009816C6"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202</w:t>
      </w:r>
      <w:r w:rsidR="0011448E">
        <w:rPr>
          <w:rFonts w:ascii="GHEA Grapalat" w:hAnsi="GHEA Grapalat"/>
          <w:i w:val="0"/>
          <w:sz w:val="22"/>
          <w:szCs w:val="22"/>
          <w:lang w:val="af-ZA"/>
        </w:rPr>
        <w:t>4</w:t>
      </w:r>
      <w:r>
        <w:rPr>
          <w:rFonts w:ascii="GHEA Grapalat" w:hAnsi="GHEA Grapalat"/>
          <w:i w:val="0"/>
          <w:sz w:val="22"/>
          <w:szCs w:val="22"/>
          <w:lang w:val="af-ZA"/>
        </w:rPr>
        <w:t xml:space="preserve"> </w:t>
      </w:r>
      <w:r w:rsidRPr="009816C6">
        <w:rPr>
          <w:rFonts w:ascii="GHEA Grapalat" w:hAnsi="GHEA Grapalat"/>
          <w:i w:val="0"/>
          <w:sz w:val="22"/>
          <w:szCs w:val="22"/>
          <w:lang w:val="af-ZA"/>
        </w:rPr>
        <w:t xml:space="preserve">թվականի </w:t>
      </w:r>
      <w:r w:rsidR="004447FA">
        <w:rPr>
          <w:rFonts w:ascii="GHEA Grapalat" w:hAnsi="GHEA Grapalat"/>
          <w:i w:val="0"/>
          <w:sz w:val="22"/>
          <w:szCs w:val="22"/>
          <w:lang w:val="hy-AM"/>
        </w:rPr>
        <w:t>նոյեմբերի 0</w:t>
      </w:r>
      <w:r w:rsidR="00944DE5">
        <w:rPr>
          <w:rFonts w:ascii="GHEA Grapalat" w:hAnsi="GHEA Grapalat"/>
          <w:i w:val="0"/>
          <w:sz w:val="22"/>
          <w:szCs w:val="22"/>
          <w:lang w:val="af-ZA"/>
        </w:rPr>
        <w:t>8</w:t>
      </w:r>
      <w:r>
        <w:rPr>
          <w:rFonts w:ascii="GHEA Grapalat" w:hAnsi="GHEA Grapalat"/>
          <w:i w:val="0"/>
          <w:sz w:val="22"/>
          <w:szCs w:val="22"/>
          <w:lang w:val="af-ZA"/>
        </w:rPr>
        <w:t>-</w:t>
      </w:r>
      <w:r w:rsidRPr="009816C6">
        <w:rPr>
          <w:rFonts w:ascii="GHEA Grapalat" w:hAnsi="GHEA Grapalat"/>
          <w:i w:val="0"/>
          <w:sz w:val="22"/>
          <w:szCs w:val="22"/>
          <w:lang w:val="af-ZA"/>
        </w:rPr>
        <w:t>ի</w:t>
      </w:r>
      <w:r>
        <w:rPr>
          <w:rFonts w:ascii="GHEA Grapalat" w:hAnsi="GHEA Grapalat"/>
          <w:i w:val="0"/>
          <w:sz w:val="22"/>
          <w:szCs w:val="22"/>
          <w:lang w:val="af-ZA"/>
        </w:rPr>
        <w:t xml:space="preserve"> </w:t>
      </w:r>
      <w:r w:rsidRPr="009816C6">
        <w:rPr>
          <w:rFonts w:ascii="GHEA Grapalat" w:hAnsi="GHEA Grapalat"/>
          <w:i w:val="0"/>
          <w:sz w:val="22"/>
          <w:szCs w:val="22"/>
          <w:lang w:val="af-ZA"/>
        </w:rPr>
        <w:t>որոշմամբ, Արձանագրություն թիվ 1, կետ</w:t>
      </w:r>
      <w:r>
        <w:rPr>
          <w:rFonts w:ascii="GHEA Grapalat" w:hAnsi="GHEA Grapalat"/>
          <w:i w:val="0"/>
          <w:sz w:val="22"/>
          <w:szCs w:val="22"/>
          <w:lang w:val="af-ZA"/>
        </w:rPr>
        <w:t xml:space="preserve"> </w:t>
      </w:r>
      <w:r w:rsidRPr="009816C6">
        <w:rPr>
          <w:rFonts w:ascii="GHEA Grapalat" w:hAnsi="GHEA Grapalat"/>
          <w:i w:val="0"/>
          <w:sz w:val="22"/>
          <w:szCs w:val="22"/>
          <w:lang w:val="af-ZA"/>
        </w:rPr>
        <w:t>2</w:t>
      </w:r>
    </w:p>
    <w:p w14:paraId="2AAF2090" w14:textId="4852EC56" w:rsidR="004E60C0" w:rsidRPr="009816C6" w:rsidRDefault="004E60C0" w:rsidP="004E60C0">
      <w:pPr>
        <w:pStyle w:val="BodyTextIndent"/>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  </w:t>
      </w:r>
    </w:p>
    <w:p w14:paraId="1B80F4FB" w14:textId="14E5A0B5" w:rsidR="004E60C0" w:rsidRPr="009816C6" w:rsidRDefault="004E60C0" w:rsidP="004E60C0">
      <w:pPr>
        <w:pStyle w:val="BodyTextIndent"/>
        <w:spacing w:line="240" w:lineRule="auto"/>
        <w:jc w:val="center"/>
        <w:rPr>
          <w:rFonts w:ascii="GHEA Grapalat" w:hAnsi="GHEA Grapalat"/>
          <w:i w:val="0"/>
          <w:sz w:val="22"/>
          <w:szCs w:val="22"/>
          <w:lang w:val="af-ZA"/>
        </w:rPr>
      </w:pPr>
    </w:p>
    <w:p w14:paraId="3D43024C" w14:textId="3E7EDECA" w:rsidR="004E60C0"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 xml:space="preserve">Ընթացակարգի ծածկագիրը`  </w:t>
      </w:r>
      <w:r w:rsidRPr="009816C6">
        <w:rPr>
          <w:rFonts w:ascii="GHEA Grapalat" w:hAnsi="GHEA Grapalat"/>
          <w:b/>
          <w:i w:val="0"/>
          <w:sz w:val="22"/>
          <w:szCs w:val="22"/>
          <w:lang w:val="af-ZA"/>
        </w:rPr>
        <w:t>ԵՔԼ-</w:t>
      </w:r>
      <w:r>
        <w:rPr>
          <w:rFonts w:ascii="GHEA Grapalat" w:hAnsi="GHEA Grapalat"/>
          <w:b/>
          <w:i w:val="0"/>
          <w:sz w:val="22"/>
          <w:szCs w:val="22"/>
          <w:lang w:val="af-ZA"/>
        </w:rPr>
        <w:t>ԳՀ</w:t>
      </w:r>
      <w:r w:rsidRPr="009816C6">
        <w:rPr>
          <w:rFonts w:ascii="GHEA Grapalat" w:hAnsi="GHEA Grapalat"/>
          <w:b/>
          <w:i w:val="0"/>
          <w:sz w:val="22"/>
          <w:szCs w:val="22"/>
          <w:lang w:val="af-ZA"/>
        </w:rPr>
        <w:t>ԱՊՁԲ-</w:t>
      </w:r>
      <w:r w:rsidR="00612DE4">
        <w:rPr>
          <w:rFonts w:ascii="GHEA Grapalat" w:hAnsi="GHEA Grapalat"/>
          <w:b/>
          <w:i w:val="0"/>
          <w:sz w:val="22"/>
          <w:szCs w:val="22"/>
          <w:lang w:val="af-ZA"/>
        </w:rPr>
        <w:t>24/25</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r w:rsidR="00927CBB">
        <w:rPr>
          <w:rFonts w:ascii="GHEA Grapalat" w:hAnsi="GHEA Grapalat"/>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r w:rsidR="00F604D7">
        <w:rPr>
          <w:rFonts w:ascii="GHEA Grapalat" w:hAnsi="GHEA Grapalat"/>
          <w:i w:val="0"/>
          <w:sz w:val="22"/>
          <w:szCs w:val="22"/>
          <w:lang w:val="af-ZA"/>
        </w:rPr>
        <w:t xml:space="preserve"> </w:t>
      </w:r>
      <w:r>
        <w:rPr>
          <w:rFonts w:ascii="GHEA Grapalat" w:hAnsi="GHEA Grapalat"/>
          <w:i w:val="0"/>
          <w:sz w:val="22"/>
          <w:szCs w:val="22"/>
          <w:lang w:val="af-ZA"/>
        </w:rPr>
        <w:t xml:space="preserve">   </w:t>
      </w:r>
    </w:p>
    <w:p w14:paraId="4EBBF187" w14:textId="77777777" w:rsidR="004E60C0" w:rsidRPr="009816C6" w:rsidRDefault="004E60C0" w:rsidP="004E60C0">
      <w:pPr>
        <w:pStyle w:val="BodyTextIndent"/>
        <w:spacing w:line="240" w:lineRule="auto"/>
        <w:jc w:val="center"/>
        <w:rPr>
          <w:rFonts w:ascii="GHEA Grapalat" w:hAnsi="GHEA Grapalat"/>
          <w:i w:val="0"/>
          <w:sz w:val="22"/>
          <w:szCs w:val="22"/>
          <w:lang w:val="af-ZA"/>
        </w:rPr>
      </w:pPr>
    </w:p>
    <w:p w14:paraId="1B2DB2AB" w14:textId="77777777" w:rsidR="004E60C0" w:rsidRPr="00A71D81" w:rsidRDefault="004E60C0" w:rsidP="004E60C0">
      <w:pPr>
        <w:pStyle w:val="BodyTextIndent"/>
        <w:spacing w:line="240" w:lineRule="auto"/>
        <w:rPr>
          <w:rFonts w:ascii="GHEA Grapalat" w:hAnsi="GHEA Grapalat"/>
          <w:i w:val="0"/>
          <w:lang w:val="af-ZA"/>
        </w:rPr>
      </w:pPr>
    </w:p>
    <w:p w14:paraId="432C0FCE" w14:textId="1B0891D1" w:rsidR="004E60C0" w:rsidRPr="00582406" w:rsidRDefault="004E60C0" w:rsidP="004E60C0">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Պատվիրատուն` &lt;Երքաղլույս&gt; ՓԲԸ, որը գտնվում է ք. Երևան, Բուզանդի 1/4 հասցեում, հայտարարում է </w:t>
      </w:r>
      <w:r w:rsidR="00612DE4">
        <w:rPr>
          <w:rFonts w:ascii="GHEA Grapalat" w:hAnsi="GHEA Grapalat"/>
          <w:i w:val="0"/>
          <w:sz w:val="22"/>
          <w:szCs w:val="22"/>
          <w:lang w:val="hy-AM"/>
        </w:rPr>
        <w:t>գնանշման հարցում</w:t>
      </w:r>
      <w:r w:rsidRPr="00582406">
        <w:rPr>
          <w:rFonts w:ascii="GHEA Grapalat" w:hAnsi="GHEA Grapalat"/>
          <w:i w:val="0"/>
          <w:sz w:val="22"/>
          <w:szCs w:val="22"/>
          <w:lang w:val="af-ZA"/>
        </w:rPr>
        <w:t>, որն իրականացվում է մեկ փուլով:</w:t>
      </w:r>
    </w:p>
    <w:p w14:paraId="0C6728D5" w14:textId="135DBF22" w:rsidR="004E60C0" w:rsidRPr="00582406" w:rsidRDefault="004E60C0" w:rsidP="004E60C0">
      <w:pPr>
        <w:pStyle w:val="BodyTextIndent"/>
        <w:spacing w:line="240" w:lineRule="auto"/>
        <w:ind w:firstLine="0"/>
        <w:rPr>
          <w:rFonts w:ascii="GHEA Grapalat" w:hAnsi="GHEA Grapalat"/>
          <w:i w:val="0"/>
          <w:sz w:val="22"/>
          <w:szCs w:val="22"/>
          <w:lang w:val="af-ZA"/>
        </w:rPr>
      </w:pPr>
      <w:r w:rsidRPr="00582406">
        <w:rPr>
          <w:rFonts w:ascii="GHEA Grapalat" w:hAnsi="GHEA Grapalat"/>
          <w:i w:val="0"/>
          <w:sz w:val="22"/>
          <w:szCs w:val="22"/>
          <w:lang w:val="af-ZA"/>
        </w:rPr>
        <w:tab/>
      </w:r>
      <w:bookmarkStart w:id="0" w:name="_Hlk23167417"/>
      <w:r w:rsidRPr="00582406">
        <w:rPr>
          <w:rFonts w:ascii="GHEA Grapalat" w:hAnsi="GHEA Grapalat"/>
          <w:i w:val="0"/>
          <w:sz w:val="22"/>
          <w:szCs w:val="22"/>
          <w:lang w:val="af-ZA"/>
        </w:rPr>
        <w:t>Սույն ընթացակարգի</w:t>
      </w:r>
      <w:bookmarkEnd w:id="0"/>
      <w:r w:rsidRPr="00582406">
        <w:rPr>
          <w:rFonts w:ascii="GHEA Grapalat" w:hAnsi="GHEA Grapalat"/>
          <w:i w:val="0"/>
          <w:sz w:val="22"/>
          <w:szCs w:val="22"/>
          <w:lang w:val="af-ZA"/>
        </w:rPr>
        <w:t xml:space="preserve"> արդյունքում ընտրված մասնակցին սահմանված կարգով կառաջարկվի կնքել </w:t>
      </w:r>
      <w:r w:rsidR="00622D53">
        <w:rPr>
          <w:rFonts w:ascii="GHEA Grapalat" w:hAnsi="GHEA Grapalat"/>
          <w:i w:val="0"/>
          <w:sz w:val="22"/>
          <w:szCs w:val="22"/>
          <w:lang w:val="af-ZA"/>
        </w:rPr>
        <w:t>կահույքի</w:t>
      </w:r>
      <w:r w:rsidRPr="00582406">
        <w:rPr>
          <w:rFonts w:ascii="GHEA Grapalat" w:hAnsi="GHEA Grapalat"/>
          <w:i w:val="0"/>
          <w:sz w:val="22"/>
          <w:szCs w:val="22"/>
          <w:lang w:val="af-ZA"/>
        </w:rPr>
        <w:t xml:space="preserve"> մատակարարման պայմանագիր (այսուհետ` պայմանագիր)։ </w:t>
      </w:r>
    </w:p>
    <w:p w14:paraId="6C96226E" w14:textId="77777777" w:rsidR="004E60C0" w:rsidRPr="00582406" w:rsidRDefault="004E60C0" w:rsidP="004E60C0">
      <w:pPr>
        <w:pStyle w:val="BodyTextIndent"/>
        <w:spacing w:line="240" w:lineRule="auto"/>
        <w:ind w:firstLine="0"/>
        <w:rPr>
          <w:rFonts w:ascii="GHEA Grapalat" w:hAnsi="GHEA Grapalat"/>
          <w:i w:val="0"/>
          <w:sz w:val="22"/>
          <w:lang w:val="af-ZA"/>
        </w:rPr>
      </w:pPr>
      <w:r w:rsidRPr="00582406">
        <w:rPr>
          <w:rFonts w:ascii="GHEA Grapalat" w:hAnsi="GHEA Grapalat"/>
          <w:i w:val="0"/>
          <w:sz w:val="22"/>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6B3D8DC" w14:textId="77777777" w:rsidR="004E60C0" w:rsidRPr="00582406" w:rsidRDefault="004E60C0" w:rsidP="004E60C0">
      <w:pPr>
        <w:ind w:firstLine="720"/>
        <w:jc w:val="both"/>
        <w:rPr>
          <w:rFonts w:ascii="GHEA Grapalat" w:hAnsi="GHEA Grapalat"/>
          <w:sz w:val="22"/>
          <w:szCs w:val="20"/>
          <w:lang w:val="af-ZA"/>
        </w:rPr>
      </w:pPr>
      <w:r w:rsidRPr="00582406">
        <w:rPr>
          <w:rFonts w:ascii="GHEA Grapalat" w:hAnsi="GHEA Grapalat"/>
          <w:sz w:val="22"/>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C935659" w14:textId="77777777" w:rsidR="004E60C0" w:rsidRPr="00582406" w:rsidRDefault="004E60C0" w:rsidP="004E60C0">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Ընտրված մասնակիցը որոշվում է </w:t>
      </w:r>
      <w:bookmarkStart w:id="1" w:name="_Hlk23167512"/>
      <w:r w:rsidRPr="00582406">
        <w:rPr>
          <w:rFonts w:ascii="GHEA Grapalat" w:hAnsi="GHEA Grapalat"/>
          <w:i w:val="0"/>
          <w:sz w:val="22"/>
          <w:lang w:val="af-ZA"/>
        </w:rPr>
        <w:t xml:space="preserve">ոչ գնային պայմաններով բավարար գնահատված </w:t>
      </w:r>
      <w:bookmarkEnd w:id="1"/>
      <w:r w:rsidRPr="00582406">
        <w:rPr>
          <w:rFonts w:ascii="GHEA Grapalat" w:hAnsi="GHEA Grapalat"/>
          <w:i w:val="0"/>
          <w:sz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4B6479C9" w14:textId="77777777" w:rsidR="004E60C0" w:rsidRPr="00582406" w:rsidRDefault="004E60C0" w:rsidP="004E60C0">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8A0EB9C" w14:textId="42716BBC" w:rsidR="004E60C0" w:rsidRPr="00582406" w:rsidRDefault="004E60C0" w:rsidP="004E60C0">
      <w:pPr>
        <w:pStyle w:val="BodyTextIndent"/>
        <w:spacing w:line="240" w:lineRule="auto"/>
        <w:rPr>
          <w:rFonts w:ascii="GHEA Grapalat" w:hAnsi="GHEA Grapalat"/>
          <w:i w:val="0"/>
          <w:sz w:val="22"/>
          <w:szCs w:val="22"/>
          <w:lang w:val="af-ZA"/>
        </w:rPr>
      </w:pPr>
      <w:r w:rsidRPr="00582406">
        <w:rPr>
          <w:rFonts w:ascii="GHEA Grapalat" w:hAnsi="GHEA Grapalat"/>
          <w:i w:val="0"/>
          <w:sz w:val="22"/>
          <w:szCs w:val="22"/>
          <w:lang w:val="af-ZA"/>
        </w:rPr>
        <w:t xml:space="preserve">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օրվանից հաշված </w:t>
      </w:r>
      <w:r>
        <w:rPr>
          <w:rFonts w:ascii="GHEA Grapalat" w:hAnsi="GHEA Grapalat"/>
          <w:i w:val="0"/>
          <w:sz w:val="22"/>
          <w:szCs w:val="22"/>
          <w:lang w:val="af-ZA"/>
        </w:rPr>
        <w:t>7</w:t>
      </w:r>
      <w:r w:rsidRPr="00582406">
        <w:rPr>
          <w:rFonts w:ascii="GHEA Grapalat" w:hAnsi="GHEA Grapalat"/>
          <w:i w:val="0"/>
          <w:sz w:val="22"/>
          <w:szCs w:val="22"/>
          <w:lang w:val="af-ZA"/>
        </w:rPr>
        <w:t>-րդ օրը ժամը 1</w:t>
      </w:r>
      <w:r w:rsidR="00622D53">
        <w:rPr>
          <w:rFonts w:ascii="GHEA Grapalat" w:hAnsi="GHEA Grapalat"/>
          <w:i w:val="0"/>
          <w:sz w:val="22"/>
          <w:szCs w:val="22"/>
          <w:lang w:val="af-ZA"/>
        </w:rPr>
        <w:t>1</w:t>
      </w:r>
      <w:r w:rsidRPr="00582406">
        <w:rPr>
          <w:rFonts w:ascii="GHEA Grapalat" w:hAnsi="GHEA Grapalat"/>
          <w:i w:val="0"/>
          <w:sz w:val="22"/>
          <w:szCs w:val="22"/>
          <w:lang w:val="af-ZA"/>
        </w:rPr>
        <w:t xml:space="preserve">.00-ը: </w:t>
      </w:r>
    </w:p>
    <w:p w14:paraId="007BA67A" w14:textId="77777777" w:rsidR="004E60C0" w:rsidRPr="00582406" w:rsidRDefault="004E60C0" w:rsidP="004E60C0">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Հայտերը, հայերենից բացի, կարող են ներկայացվել նաև անգլերեն կամ ռուսերեն: </w:t>
      </w:r>
    </w:p>
    <w:p w14:paraId="22AE51E4" w14:textId="468649E9" w:rsidR="004E60C0" w:rsidRPr="00582406" w:rsidRDefault="004E60C0" w:rsidP="004E60C0">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Հայտերի բացումը տեղի կունենա, ք. Երևան, Բուզանդի 1/4 հասցեում հասցեում, </w:t>
      </w:r>
      <w:r w:rsidRPr="00582406">
        <w:rPr>
          <w:rFonts w:ascii="GHEA Grapalat" w:hAnsi="GHEA Grapalat"/>
          <w:b/>
          <w:i w:val="0"/>
          <w:sz w:val="22"/>
          <w:szCs w:val="22"/>
          <w:lang w:val="af-ZA"/>
        </w:rPr>
        <w:t>202</w:t>
      </w:r>
      <w:r w:rsidR="0011448E">
        <w:rPr>
          <w:rFonts w:ascii="GHEA Grapalat" w:hAnsi="GHEA Grapalat"/>
          <w:b/>
          <w:i w:val="0"/>
          <w:sz w:val="22"/>
          <w:szCs w:val="22"/>
          <w:lang w:val="af-ZA"/>
        </w:rPr>
        <w:t>4</w:t>
      </w:r>
      <w:r>
        <w:rPr>
          <w:rFonts w:ascii="GHEA Grapalat" w:hAnsi="GHEA Grapalat"/>
          <w:b/>
          <w:i w:val="0"/>
          <w:sz w:val="22"/>
          <w:szCs w:val="22"/>
          <w:lang w:val="af-ZA"/>
        </w:rPr>
        <w:t xml:space="preserve">թ-ի </w:t>
      </w:r>
      <w:r w:rsidR="00B06EC1">
        <w:rPr>
          <w:rFonts w:ascii="GHEA Grapalat" w:hAnsi="GHEA Grapalat"/>
          <w:b/>
          <w:i w:val="0"/>
          <w:sz w:val="22"/>
          <w:szCs w:val="22"/>
          <w:lang w:val="hy-AM"/>
        </w:rPr>
        <w:t>նոյեմբերի 15</w:t>
      </w:r>
      <w:r>
        <w:rPr>
          <w:rFonts w:ascii="GHEA Grapalat" w:hAnsi="GHEA Grapalat"/>
          <w:b/>
          <w:i w:val="0"/>
          <w:sz w:val="22"/>
          <w:szCs w:val="22"/>
          <w:lang w:val="af-ZA"/>
        </w:rPr>
        <w:t>-</w:t>
      </w:r>
      <w:r w:rsidRPr="00582406">
        <w:rPr>
          <w:rFonts w:ascii="GHEA Grapalat" w:hAnsi="GHEA Grapalat"/>
          <w:b/>
          <w:i w:val="0"/>
          <w:sz w:val="22"/>
          <w:szCs w:val="22"/>
          <w:lang w:val="af-ZA"/>
        </w:rPr>
        <w:t>ին</w:t>
      </w:r>
      <w:r w:rsidR="00B054FA">
        <w:rPr>
          <w:rFonts w:ascii="GHEA Grapalat" w:hAnsi="GHEA Grapalat"/>
          <w:b/>
          <w:i w:val="0"/>
          <w:sz w:val="22"/>
          <w:szCs w:val="22"/>
          <w:lang w:val="hy-AM"/>
        </w:rPr>
        <w:t>,</w:t>
      </w:r>
      <w:r w:rsidRPr="00582406">
        <w:rPr>
          <w:rFonts w:ascii="GHEA Grapalat" w:hAnsi="GHEA Grapalat"/>
          <w:b/>
          <w:i w:val="0"/>
          <w:sz w:val="22"/>
          <w:szCs w:val="22"/>
          <w:lang w:val="af-ZA"/>
        </w:rPr>
        <w:t xml:space="preserve"> ժամը 1</w:t>
      </w:r>
      <w:r w:rsidR="00622D53">
        <w:rPr>
          <w:rFonts w:ascii="GHEA Grapalat" w:hAnsi="GHEA Grapalat"/>
          <w:b/>
          <w:i w:val="0"/>
          <w:sz w:val="22"/>
          <w:szCs w:val="22"/>
          <w:lang w:val="af-ZA"/>
        </w:rPr>
        <w:t>1</w:t>
      </w:r>
      <w:r w:rsidRPr="00582406">
        <w:rPr>
          <w:rFonts w:ascii="GHEA Grapalat" w:hAnsi="GHEA Grapalat"/>
          <w:b/>
          <w:i w:val="0"/>
          <w:sz w:val="22"/>
          <w:szCs w:val="22"/>
          <w:lang w:val="af-ZA"/>
        </w:rPr>
        <w:t>.00-ին։</w:t>
      </w:r>
      <w:r w:rsidRPr="00582406">
        <w:rPr>
          <w:rFonts w:ascii="GHEA Grapalat" w:hAnsi="GHEA Grapalat"/>
          <w:i w:val="0"/>
          <w:sz w:val="22"/>
          <w:szCs w:val="22"/>
          <w:lang w:val="af-ZA"/>
        </w:rPr>
        <w:t xml:space="preserve">   </w:t>
      </w:r>
    </w:p>
    <w:p w14:paraId="14885AD1" w14:textId="77777777" w:rsidR="004E60C0" w:rsidRPr="00582406" w:rsidRDefault="004E60C0" w:rsidP="004E60C0">
      <w:pPr>
        <w:ind w:firstLine="720"/>
        <w:jc w:val="both"/>
        <w:rPr>
          <w:rFonts w:ascii="GHEA Grapalat" w:hAnsi="GHEA Grapalat"/>
          <w:sz w:val="22"/>
          <w:szCs w:val="20"/>
          <w:lang w:val="hy-AM"/>
        </w:rPr>
      </w:pPr>
      <w:r w:rsidRPr="00582406">
        <w:rPr>
          <w:rFonts w:ascii="GHEA Grapalat" w:hAnsi="GHEA Grapalat"/>
          <w:sz w:val="22"/>
          <w:szCs w:val="20"/>
          <w:lang w:val="af-ZA"/>
        </w:rPr>
        <w:t>Սույն ընթացակարգի վերաբերյալ բողոք</w:t>
      </w:r>
      <w:r w:rsidRPr="00582406">
        <w:rPr>
          <w:rFonts w:ascii="GHEA Grapalat" w:hAnsi="GHEA Grapalat"/>
          <w:sz w:val="22"/>
          <w:szCs w:val="20"/>
          <w:lang w:val="hy-AM"/>
        </w:rPr>
        <w:t xml:space="preserve">արկումն իրականացվում է </w:t>
      </w:r>
      <w:r w:rsidRPr="00582406">
        <w:rPr>
          <w:rFonts w:ascii="GHEA Grapalat" w:hAnsi="GHEA Grapalat"/>
          <w:sz w:val="18"/>
          <w:szCs w:val="16"/>
          <w:lang w:val="af-ZA"/>
        </w:rPr>
        <w:t xml:space="preserve"> </w:t>
      </w:r>
      <w:r w:rsidRPr="00582406">
        <w:rPr>
          <w:rFonts w:ascii="GHEA Grapalat" w:hAnsi="GHEA Grapalat"/>
          <w:sz w:val="22"/>
          <w:szCs w:val="20"/>
          <w:lang w:val="af-ZA"/>
        </w:rPr>
        <w:t>«</w:t>
      </w:r>
      <w:r w:rsidRPr="00582406">
        <w:rPr>
          <w:rFonts w:ascii="GHEA Grapalat" w:hAnsi="GHEA Grapalat"/>
          <w:sz w:val="22"/>
          <w:szCs w:val="20"/>
          <w:lang w:val="hy-AM"/>
        </w:rPr>
        <w:t>Գնումների</w:t>
      </w:r>
      <w:r w:rsidRPr="00582406">
        <w:rPr>
          <w:rFonts w:ascii="GHEA Grapalat" w:hAnsi="GHEA Grapalat"/>
          <w:sz w:val="22"/>
          <w:szCs w:val="20"/>
          <w:lang w:val="af-ZA"/>
        </w:rPr>
        <w:t xml:space="preserve"> </w:t>
      </w:r>
      <w:r w:rsidRPr="00582406">
        <w:rPr>
          <w:rFonts w:ascii="GHEA Grapalat" w:hAnsi="GHEA Grapalat"/>
          <w:sz w:val="22"/>
          <w:szCs w:val="20"/>
          <w:lang w:val="hy-AM"/>
        </w:rPr>
        <w:t>մասին</w:t>
      </w:r>
      <w:r w:rsidRPr="00582406">
        <w:rPr>
          <w:rFonts w:ascii="GHEA Grapalat" w:hAnsi="GHEA Grapalat"/>
          <w:sz w:val="22"/>
          <w:szCs w:val="20"/>
          <w:lang w:val="af-ZA"/>
        </w:rPr>
        <w:t>»</w:t>
      </w:r>
      <w:r w:rsidRPr="00582406">
        <w:rPr>
          <w:rFonts w:ascii="GHEA Grapalat" w:hAnsi="GHEA Grapalat"/>
          <w:sz w:val="22"/>
          <w:szCs w:val="20"/>
          <w:lang w:val="hy-AM"/>
        </w:rPr>
        <w:t xml:space="preserve"> ՀՀ</w:t>
      </w:r>
      <w:r w:rsidRPr="00582406">
        <w:rPr>
          <w:rFonts w:ascii="GHEA Grapalat" w:hAnsi="GHEA Grapalat"/>
          <w:sz w:val="22"/>
          <w:szCs w:val="20"/>
          <w:lang w:val="af-ZA"/>
        </w:rPr>
        <w:t xml:space="preserve"> </w:t>
      </w:r>
      <w:r w:rsidRPr="00582406">
        <w:rPr>
          <w:rFonts w:ascii="GHEA Grapalat" w:hAnsi="GHEA Grapalat"/>
          <w:sz w:val="22"/>
          <w:szCs w:val="20"/>
          <w:lang w:val="hy-AM"/>
        </w:rPr>
        <w:t>օրենքով</w:t>
      </w:r>
      <w:r w:rsidRPr="00582406">
        <w:rPr>
          <w:rFonts w:ascii="GHEA Grapalat" w:hAnsi="GHEA Grapalat"/>
          <w:sz w:val="22"/>
          <w:szCs w:val="20"/>
          <w:lang w:val="af-ZA"/>
        </w:rPr>
        <w:t xml:space="preserve"> </w:t>
      </w:r>
      <w:r w:rsidRPr="00582406">
        <w:rPr>
          <w:rFonts w:ascii="GHEA Grapalat" w:hAnsi="GHEA Grapalat"/>
          <w:sz w:val="22"/>
          <w:szCs w:val="20"/>
          <w:lang w:val="hy-AM"/>
        </w:rPr>
        <w:t>և</w:t>
      </w:r>
      <w:r w:rsidRPr="00582406">
        <w:rPr>
          <w:rFonts w:ascii="GHEA Grapalat" w:hAnsi="GHEA Grapalat"/>
          <w:sz w:val="22"/>
          <w:szCs w:val="20"/>
          <w:lang w:val="af-ZA"/>
        </w:rPr>
        <w:t xml:space="preserve"> </w:t>
      </w:r>
      <w:r w:rsidRPr="00582406">
        <w:rPr>
          <w:rFonts w:ascii="GHEA Grapalat" w:hAnsi="GHEA Grapalat"/>
          <w:sz w:val="22"/>
          <w:szCs w:val="20"/>
          <w:lang w:val="hy-AM"/>
        </w:rPr>
        <w:t>ՀՀ քաղաքացիական դատավարության օրենսգրքով սահմանված կարգով։</w:t>
      </w:r>
    </w:p>
    <w:p w14:paraId="4E10D1BD" w14:textId="77777777" w:rsidR="004E60C0" w:rsidRPr="006D2E03" w:rsidRDefault="004E60C0" w:rsidP="004E60C0">
      <w:pPr>
        <w:pStyle w:val="BodyTextIndent"/>
        <w:spacing w:line="240" w:lineRule="auto"/>
        <w:rPr>
          <w:rFonts w:ascii="GHEA Grapalat" w:hAnsi="GHEA Grapalat"/>
          <w:i w:val="0"/>
          <w:lang w:val="hy-AM"/>
        </w:rPr>
      </w:pPr>
    </w:p>
    <w:p w14:paraId="764B1EA1" w14:textId="5E0720E1" w:rsidR="004E60C0" w:rsidRPr="003E4E74" w:rsidRDefault="004E60C0" w:rsidP="004E60C0">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D43FA8" w:rsidRPr="002A3476">
        <w:rPr>
          <w:rFonts w:ascii="GHEA Grapalat" w:hAnsi="GHEA Grapalat"/>
          <w:i w:val="0"/>
          <w:sz w:val="22"/>
          <w:szCs w:val="22"/>
          <w:lang w:val="af-ZA"/>
        </w:rPr>
        <w:t>Ն</w:t>
      </w:r>
      <w:r w:rsidR="00D43FA8" w:rsidRPr="002A3476">
        <w:rPr>
          <w:rFonts w:ascii="Cambria Math" w:hAnsi="Cambria Math" w:cs="Cambria Math"/>
          <w:i w:val="0"/>
          <w:sz w:val="22"/>
          <w:szCs w:val="22"/>
          <w:lang w:val="af-ZA"/>
        </w:rPr>
        <w:t>․</w:t>
      </w:r>
      <w:r w:rsidR="00D43FA8" w:rsidRPr="002A3476">
        <w:rPr>
          <w:rFonts w:ascii="GHEA Grapalat" w:hAnsi="GHEA Grapalat"/>
          <w:i w:val="0"/>
          <w:sz w:val="22"/>
          <w:szCs w:val="22"/>
          <w:lang w:val="af-ZA"/>
        </w:rPr>
        <w:t xml:space="preserve"> </w:t>
      </w:r>
      <w:r w:rsidR="00D43FA8" w:rsidRPr="002A3476">
        <w:rPr>
          <w:rFonts w:ascii="GHEA Grapalat" w:hAnsi="GHEA Grapalat" w:cs="GHEA Grapalat"/>
          <w:i w:val="0"/>
          <w:sz w:val="22"/>
          <w:szCs w:val="22"/>
          <w:lang w:val="af-ZA"/>
        </w:rPr>
        <w:t>Աբրահամյանին</w:t>
      </w:r>
      <w:r w:rsidR="002A3476" w:rsidRPr="002A3476">
        <w:rPr>
          <w:rFonts w:ascii="GHEA Grapalat" w:hAnsi="GHEA Grapalat"/>
          <w:i w:val="0"/>
          <w:sz w:val="22"/>
          <w:szCs w:val="22"/>
          <w:lang w:val="af-ZA"/>
        </w:rPr>
        <w:t>։</w:t>
      </w:r>
      <w:r w:rsidRPr="003E4E74">
        <w:rPr>
          <w:rFonts w:ascii="GHEA Grapalat" w:hAnsi="GHEA Grapalat"/>
          <w:i w:val="0"/>
          <w:sz w:val="22"/>
          <w:szCs w:val="22"/>
          <w:lang w:val="af-ZA"/>
        </w:rPr>
        <w:t xml:space="preserve"> </w:t>
      </w:r>
    </w:p>
    <w:p w14:paraId="3AE2FC47" w14:textId="0BD206F2" w:rsidR="004E60C0" w:rsidRPr="003E4E74" w:rsidRDefault="002A3476" w:rsidP="004E60C0">
      <w:pPr>
        <w:pStyle w:val="BodyTextIndent"/>
        <w:spacing w:line="240" w:lineRule="auto"/>
        <w:rPr>
          <w:rFonts w:ascii="GHEA Grapalat" w:hAnsi="GHEA Grapalat"/>
          <w:i w:val="0"/>
          <w:sz w:val="22"/>
          <w:szCs w:val="22"/>
          <w:lang w:val="af-ZA"/>
        </w:rPr>
      </w:pPr>
      <w:r>
        <w:rPr>
          <w:rFonts w:ascii="GHEA Grapalat" w:hAnsi="GHEA Grapalat"/>
          <w:i w:val="0"/>
          <w:sz w:val="22"/>
          <w:szCs w:val="22"/>
          <w:lang w:val="hy-AM"/>
        </w:rPr>
        <w:t xml:space="preserve">       Հ</w:t>
      </w:r>
      <w:r>
        <w:rPr>
          <w:rFonts w:ascii="GHEA Grapalat" w:hAnsi="GHEA Grapalat"/>
          <w:i w:val="0"/>
          <w:sz w:val="22"/>
          <w:szCs w:val="22"/>
          <w:lang w:val="af-ZA"/>
        </w:rPr>
        <w:t>եռ․</w:t>
      </w:r>
      <w:r>
        <w:rPr>
          <w:rFonts w:ascii="GHEA Grapalat" w:hAnsi="GHEA Grapalat"/>
          <w:i w:val="0"/>
          <w:sz w:val="22"/>
          <w:szCs w:val="22"/>
          <w:lang w:val="hy-AM"/>
        </w:rPr>
        <w:t>՝</w:t>
      </w:r>
      <w:r w:rsidR="004E60C0" w:rsidRPr="003E4E74">
        <w:rPr>
          <w:rFonts w:ascii="GHEA Grapalat" w:hAnsi="GHEA Grapalat"/>
          <w:i w:val="0"/>
          <w:sz w:val="22"/>
          <w:szCs w:val="22"/>
          <w:lang w:val="af-ZA"/>
        </w:rPr>
        <w:t xml:space="preserve"> 010 54 39 80, </w:t>
      </w:r>
    </w:p>
    <w:p w14:paraId="30F4F7F3" w14:textId="1361276A" w:rsidR="004E60C0" w:rsidRPr="003E4E74" w:rsidRDefault="004E60C0" w:rsidP="004E60C0">
      <w:pPr>
        <w:pStyle w:val="BodyTextIndent"/>
        <w:spacing w:line="240" w:lineRule="auto"/>
        <w:jc w:val="left"/>
        <w:rPr>
          <w:rFonts w:ascii="GHEA Grapalat" w:hAnsi="GHEA Grapalat"/>
          <w:i w:val="0"/>
          <w:sz w:val="22"/>
          <w:szCs w:val="22"/>
          <w:lang w:val="af-ZA"/>
        </w:rPr>
      </w:pPr>
      <w:r w:rsidRPr="003E4E74">
        <w:rPr>
          <w:rFonts w:ascii="GHEA Grapalat" w:hAnsi="GHEA Grapalat"/>
          <w:i w:val="0"/>
          <w:sz w:val="22"/>
          <w:szCs w:val="22"/>
          <w:lang w:val="af-ZA"/>
        </w:rPr>
        <w:t>Էլ. Փոստ</w:t>
      </w:r>
      <w:r w:rsidR="002A3476">
        <w:rPr>
          <w:rFonts w:ascii="GHEA Grapalat" w:hAnsi="GHEA Grapalat"/>
          <w:i w:val="0"/>
          <w:sz w:val="22"/>
          <w:szCs w:val="22"/>
          <w:lang w:val="hy-AM"/>
        </w:rPr>
        <w:t>՝</w:t>
      </w:r>
      <w:r w:rsidRPr="003E4E74">
        <w:rPr>
          <w:rFonts w:ascii="GHEA Grapalat" w:hAnsi="GHEA Grapalat"/>
          <w:i w:val="0"/>
          <w:sz w:val="22"/>
          <w:szCs w:val="22"/>
          <w:lang w:val="af-ZA"/>
        </w:rPr>
        <w:t xml:space="preserve"> </w:t>
      </w:r>
      <w:hyperlink r:id="rId8" w:history="1">
        <w:r w:rsidR="0011448E" w:rsidRPr="00230EE8">
          <w:rPr>
            <w:rStyle w:val="Hyperlink"/>
            <w:rFonts w:ascii="GHEA Grapalat" w:hAnsi="GHEA Grapalat"/>
            <w:i w:val="0"/>
            <w:u w:val="none"/>
            <w:lang w:val="hy-AM"/>
          </w:rPr>
          <w:t>narine</w:t>
        </w:r>
        <w:r w:rsidR="0011448E" w:rsidRPr="00230EE8">
          <w:rPr>
            <w:rStyle w:val="Hyperlink"/>
            <w:rFonts w:ascii="GHEA Grapalat" w:hAnsi="GHEA Grapalat"/>
            <w:i w:val="0"/>
            <w:u w:val="none"/>
            <w:lang w:val="af-ZA"/>
          </w:rPr>
          <w:t>.abrahamyan@yerevan.am</w:t>
        </w:r>
      </w:hyperlink>
      <w:r w:rsidRPr="005E69F7">
        <w:rPr>
          <w:rFonts w:ascii="GHEA Grapalat" w:hAnsi="GHEA Grapalat"/>
          <w:i w:val="0"/>
          <w:sz w:val="22"/>
          <w:szCs w:val="22"/>
          <w:lang w:val="af-ZA"/>
        </w:rPr>
        <w:t xml:space="preserve"> </w:t>
      </w:r>
      <w:r w:rsidRPr="002906C7">
        <w:rPr>
          <w:rFonts w:ascii="GHEA Grapalat" w:hAnsi="GHEA Grapalat"/>
          <w:i w:val="0"/>
          <w:lang w:val="af-ZA"/>
        </w:rPr>
        <w:t xml:space="preserve"> </w:t>
      </w:r>
    </w:p>
    <w:p w14:paraId="40D8FC0B" w14:textId="1131DB83" w:rsidR="004E60C0" w:rsidRPr="003E4E74" w:rsidRDefault="004E60C0" w:rsidP="004E60C0">
      <w:pPr>
        <w:pStyle w:val="BodyTextIndent3"/>
        <w:spacing w:after="240"/>
        <w:ind w:firstLine="709"/>
        <w:rPr>
          <w:rFonts w:ascii="GHEA Grapalat" w:hAnsi="GHEA Grapalat"/>
          <w:sz w:val="22"/>
          <w:szCs w:val="22"/>
          <w:lang w:val="af-ZA"/>
        </w:rPr>
      </w:pPr>
      <w:r w:rsidRPr="003E4E74">
        <w:rPr>
          <w:rFonts w:ascii="GHEA Grapalat" w:hAnsi="GHEA Grapalat"/>
          <w:sz w:val="22"/>
          <w:szCs w:val="22"/>
          <w:lang w:val="af-ZA"/>
        </w:rPr>
        <w:t>Պատվիրատու</w:t>
      </w:r>
      <w:r w:rsidR="002A3476">
        <w:rPr>
          <w:rFonts w:ascii="GHEA Grapalat" w:hAnsi="GHEA Grapalat"/>
          <w:sz w:val="22"/>
          <w:szCs w:val="22"/>
          <w:lang w:val="hy-AM"/>
        </w:rPr>
        <w:t>՝</w:t>
      </w:r>
      <w:r w:rsidRPr="003E4E74">
        <w:rPr>
          <w:rFonts w:ascii="GHEA Grapalat" w:hAnsi="GHEA Grapalat"/>
          <w:sz w:val="22"/>
          <w:szCs w:val="22"/>
          <w:lang w:val="af-ZA"/>
        </w:rPr>
        <w:t xml:space="preserve">  &lt;&lt;Երքաղլույս&gt;&gt; ՓԲԸ</w:t>
      </w:r>
    </w:p>
    <w:p w14:paraId="5F4A18DF" w14:textId="77777777" w:rsidR="004E60C0" w:rsidRPr="00A71D81" w:rsidRDefault="004E60C0" w:rsidP="004E60C0">
      <w:pPr>
        <w:pStyle w:val="BodyTextIndent3"/>
        <w:spacing w:after="240" w:line="240" w:lineRule="auto"/>
        <w:ind w:firstLine="709"/>
        <w:rPr>
          <w:rFonts w:ascii="GHEA Grapalat" w:hAnsi="GHEA Grapalat" w:cs="Sylfaen"/>
          <w:b/>
          <w:lang w:val="es-ES"/>
        </w:rPr>
      </w:pPr>
    </w:p>
    <w:p w14:paraId="38A90BE9" w14:textId="77777777" w:rsidR="004E60C0" w:rsidRPr="00A71D81" w:rsidRDefault="004E60C0" w:rsidP="004E60C0">
      <w:pPr>
        <w:pStyle w:val="BodyTextIndent"/>
        <w:spacing w:line="240" w:lineRule="auto"/>
        <w:ind w:left="1404"/>
        <w:rPr>
          <w:rFonts w:ascii="GHEA Grapalat" w:hAnsi="GHEA Grapalat"/>
          <w:i w:val="0"/>
          <w:lang w:val="af-ZA"/>
        </w:rPr>
      </w:pPr>
    </w:p>
    <w:p w14:paraId="483ACEDF" w14:textId="77777777" w:rsidR="004E60C0" w:rsidRPr="00A71D81" w:rsidRDefault="004E60C0" w:rsidP="004E60C0">
      <w:pPr>
        <w:pStyle w:val="BodyText"/>
        <w:ind w:right="-7" w:firstLine="567"/>
        <w:jc w:val="right"/>
        <w:rPr>
          <w:rFonts w:ascii="GHEA Grapalat" w:hAnsi="GHEA Grapalat" w:cs="Sylfaen"/>
          <w:i/>
          <w:sz w:val="22"/>
          <w:lang w:val="af-ZA"/>
        </w:rPr>
      </w:pPr>
    </w:p>
    <w:p w14:paraId="131F2A10" w14:textId="77777777" w:rsidR="004E60C0" w:rsidRPr="00A71D81" w:rsidRDefault="004E60C0" w:rsidP="004E60C0">
      <w:pPr>
        <w:pStyle w:val="BodyText"/>
        <w:ind w:right="-7" w:firstLine="567"/>
        <w:jc w:val="right"/>
        <w:rPr>
          <w:rFonts w:ascii="GHEA Grapalat" w:hAnsi="GHEA Grapalat" w:cs="Sylfaen"/>
          <w:i/>
          <w:sz w:val="22"/>
          <w:lang w:val="af-ZA"/>
        </w:rPr>
      </w:pPr>
    </w:p>
    <w:p w14:paraId="2D9D749E" w14:textId="77777777" w:rsidR="004E60C0" w:rsidRPr="00A71D81" w:rsidRDefault="004E60C0" w:rsidP="004E60C0">
      <w:pPr>
        <w:pStyle w:val="BodyText"/>
        <w:ind w:right="-7" w:firstLine="567"/>
        <w:jc w:val="right"/>
        <w:rPr>
          <w:rFonts w:ascii="GHEA Grapalat" w:hAnsi="GHEA Grapalat" w:cs="Sylfaen"/>
          <w:i/>
          <w:sz w:val="22"/>
          <w:lang w:val="af-ZA"/>
        </w:rPr>
      </w:pPr>
    </w:p>
    <w:p w14:paraId="0C8F8BD9" w14:textId="77777777" w:rsidR="004E60C0" w:rsidRPr="00A71D81" w:rsidRDefault="004E60C0" w:rsidP="004E60C0">
      <w:pPr>
        <w:pStyle w:val="BodyText"/>
        <w:ind w:right="-7" w:firstLine="567"/>
        <w:jc w:val="right"/>
        <w:rPr>
          <w:rFonts w:ascii="GHEA Grapalat" w:hAnsi="GHEA Grapalat" w:cs="Sylfaen"/>
          <w:i/>
          <w:sz w:val="22"/>
          <w:lang w:val="af-ZA"/>
        </w:rPr>
      </w:pPr>
    </w:p>
    <w:p w14:paraId="79F4AB04" w14:textId="77777777" w:rsidR="004E60C0" w:rsidRDefault="004E60C0" w:rsidP="004E60C0">
      <w:pPr>
        <w:pStyle w:val="BodyText"/>
        <w:ind w:right="-7"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
    <w:p w14:paraId="1469E6A2" w14:textId="77777777" w:rsidR="004E60C0" w:rsidRPr="00582406" w:rsidRDefault="004E60C0" w:rsidP="00CF54AA">
      <w:pPr>
        <w:pStyle w:val="BodyText"/>
        <w:spacing w:after="0"/>
        <w:ind w:right="-7" w:firstLine="567"/>
        <w:jc w:val="right"/>
        <w:rPr>
          <w:rFonts w:ascii="GHEA Grapalat" w:hAnsi="GHEA Grapalat" w:cs="Sylfaen"/>
          <w:i/>
          <w:sz w:val="22"/>
          <w:lang w:val="af-ZA"/>
        </w:rPr>
      </w:pPr>
      <w:r w:rsidRPr="00582406">
        <w:rPr>
          <w:rFonts w:ascii="GHEA Grapalat" w:hAnsi="GHEA Grapalat" w:cs="Sylfaen"/>
          <w:i/>
          <w:sz w:val="22"/>
          <w:lang w:val="af-ZA"/>
        </w:rPr>
        <w:lastRenderedPageBreak/>
        <w:t>Հաստատված է</w:t>
      </w:r>
    </w:p>
    <w:p w14:paraId="3DC19A9C" w14:textId="3C691E10" w:rsidR="004E60C0" w:rsidRPr="00582406" w:rsidRDefault="004E60C0" w:rsidP="00CF54AA">
      <w:pPr>
        <w:pStyle w:val="BodyText"/>
        <w:spacing w:after="0"/>
        <w:ind w:right="-7" w:firstLine="567"/>
        <w:jc w:val="right"/>
        <w:rPr>
          <w:rFonts w:ascii="GHEA Grapalat" w:hAnsi="GHEA Grapalat" w:cs="Sylfaen"/>
          <w:i/>
          <w:sz w:val="22"/>
          <w:lang w:val="af-ZA"/>
        </w:rPr>
      </w:pPr>
      <w:r w:rsidRPr="00582406">
        <w:rPr>
          <w:rFonts w:ascii="GHEA Grapalat" w:hAnsi="GHEA Grapalat" w:cs="Sylfaen"/>
          <w:i/>
          <w:sz w:val="22"/>
          <w:lang w:val="af-ZA"/>
        </w:rPr>
        <w:t>ԵՔԼ-ԳՀԱՊՁԲ-</w:t>
      </w:r>
      <w:r w:rsidR="00612DE4">
        <w:rPr>
          <w:rFonts w:ascii="GHEA Grapalat" w:hAnsi="GHEA Grapalat" w:cs="Sylfaen"/>
          <w:i/>
          <w:sz w:val="22"/>
          <w:lang w:val="af-ZA"/>
        </w:rPr>
        <w:t>24/25</w:t>
      </w:r>
      <w:r w:rsidRPr="00582406">
        <w:rPr>
          <w:rFonts w:ascii="GHEA Grapalat" w:hAnsi="GHEA Grapalat" w:cs="Sylfaen"/>
          <w:i/>
          <w:sz w:val="22"/>
          <w:lang w:val="af-ZA"/>
        </w:rPr>
        <w:t xml:space="preserve">  ծածկագրով </w:t>
      </w:r>
    </w:p>
    <w:p w14:paraId="475530A2" w14:textId="77777777" w:rsidR="004E60C0" w:rsidRPr="00582406" w:rsidRDefault="004E60C0" w:rsidP="00CF54AA">
      <w:pPr>
        <w:pStyle w:val="BodyText"/>
        <w:spacing w:after="0"/>
        <w:ind w:right="-7" w:firstLine="567"/>
        <w:jc w:val="right"/>
        <w:rPr>
          <w:rFonts w:ascii="GHEA Grapalat" w:hAnsi="GHEA Grapalat" w:cs="Sylfaen"/>
          <w:i/>
          <w:sz w:val="22"/>
          <w:lang w:val="af-ZA"/>
        </w:rPr>
      </w:pPr>
      <w:r w:rsidRPr="00582406">
        <w:rPr>
          <w:rFonts w:ascii="GHEA Grapalat" w:hAnsi="GHEA Grapalat" w:cs="Sylfaen"/>
          <w:i/>
          <w:sz w:val="22"/>
          <w:lang w:val="af-ZA"/>
        </w:rPr>
        <w:t>գնանշման հարցման</w:t>
      </w:r>
      <w:r w:rsidRPr="00582406">
        <w:rPr>
          <w:rFonts w:ascii="GHEA Grapalat" w:hAnsi="GHEA Grapalat"/>
          <w:sz w:val="22"/>
          <w:szCs w:val="20"/>
          <w:lang w:val="af-ZA"/>
        </w:rPr>
        <w:t xml:space="preserve"> </w:t>
      </w:r>
      <w:r w:rsidRPr="00582406">
        <w:rPr>
          <w:rFonts w:ascii="GHEA Grapalat" w:hAnsi="GHEA Grapalat" w:cs="Sylfaen"/>
          <w:i/>
          <w:sz w:val="22"/>
          <w:lang w:val="af-ZA"/>
        </w:rPr>
        <w:t>գնահատող հանձնաժողովի</w:t>
      </w:r>
    </w:p>
    <w:p w14:paraId="2A378827" w14:textId="099B8288" w:rsidR="004E60C0" w:rsidRPr="00582406" w:rsidRDefault="004E60C0" w:rsidP="00CF54AA">
      <w:pPr>
        <w:pStyle w:val="BodyText"/>
        <w:spacing w:after="0"/>
        <w:ind w:firstLine="567"/>
        <w:jc w:val="right"/>
        <w:rPr>
          <w:rFonts w:ascii="GHEA Grapalat" w:hAnsi="GHEA Grapalat"/>
          <w:sz w:val="22"/>
          <w:szCs w:val="20"/>
          <w:lang w:val="af-ZA"/>
        </w:rPr>
      </w:pPr>
      <w:r w:rsidRPr="00582406">
        <w:rPr>
          <w:rFonts w:ascii="GHEA Grapalat" w:hAnsi="GHEA Grapalat"/>
          <w:sz w:val="22"/>
          <w:szCs w:val="20"/>
          <w:lang w:val="af-ZA"/>
        </w:rPr>
        <w:t>202</w:t>
      </w:r>
      <w:r w:rsidR="0011448E">
        <w:rPr>
          <w:rFonts w:ascii="GHEA Grapalat" w:hAnsi="GHEA Grapalat"/>
          <w:sz w:val="22"/>
          <w:szCs w:val="20"/>
          <w:lang w:val="af-ZA"/>
        </w:rPr>
        <w:t>4</w:t>
      </w:r>
      <w:r w:rsidRPr="00582406">
        <w:rPr>
          <w:rFonts w:ascii="GHEA Grapalat" w:hAnsi="GHEA Grapalat"/>
          <w:sz w:val="22"/>
          <w:szCs w:val="20"/>
          <w:lang w:val="af-ZA"/>
        </w:rPr>
        <w:t xml:space="preserve">թ.  </w:t>
      </w:r>
      <w:r w:rsidR="009906C9">
        <w:rPr>
          <w:rFonts w:ascii="GHEA Grapalat" w:hAnsi="GHEA Grapalat"/>
          <w:sz w:val="22"/>
          <w:szCs w:val="20"/>
          <w:lang w:val="hy-AM"/>
        </w:rPr>
        <w:t>ն</w:t>
      </w:r>
      <w:r w:rsidR="00CF54AA">
        <w:rPr>
          <w:rFonts w:ascii="GHEA Grapalat" w:hAnsi="GHEA Grapalat"/>
          <w:sz w:val="22"/>
          <w:szCs w:val="20"/>
          <w:lang w:val="hy-AM"/>
        </w:rPr>
        <w:t>ոյեմբերի 0</w:t>
      </w:r>
      <w:r w:rsidR="00EA6D31">
        <w:rPr>
          <w:rFonts w:ascii="GHEA Grapalat" w:hAnsi="GHEA Grapalat"/>
          <w:sz w:val="22"/>
          <w:szCs w:val="20"/>
          <w:lang w:val="af-ZA"/>
        </w:rPr>
        <w:t>8</w:t>
      </w:r>
      <w:r w:rsidRPr="00582406">
        <w:rPr>
          <w:rFonts w:ascii="GHEA Grapalat" w:hAnsi="GHEA Grapalat"/>
          <w:sz w:val="22"/>
          <w:szCs w:val="20"/>
          <w:lang w:val="af-ZA"/>
        </w:rPr>
        <w:t>-ի  որոշմամբ</w:t>
      </w:r>
    </w:p>
    <w:p w14:paraId="2F6EF6B8" w14:textId="77777777" w:rsidR="004E60C0" w:rsidRPr="00F24079" w:rsidRDefault="004E60C0" w:rsidP="00CF54AA">
      <w:pPr>
        <w:pStyle w:val="BodyText"/>
        <w:spacing w:after="0"/>
        <w:ind w:right="-7" w:firstLine="567"/>
        <w:jc w:val="right"/>
        <w:rPr>
          <w:rFonts w:ascii="GHEA Grapalat" w:hAnsi="GHEA Grapalat"/>
          <w:i/>
          <w:lang w:val="af-ZA"/>
        </w:rPr>
      </w:pPr>
      <w:r w:rsidRPr="00F24079">
        <w:rPr>
          <w:rFonts w:ascii="GHEA Grapalat" w:hAnsi="GHEA Grapalat" w:cs="Sylfaen"/>
          <w:i/>
        </w:rPr>
        <w:t>Արձանագրություն</w:t>
      </w:r>
      <w:r w:rsidRPr="00F24079">
        <w:rPr>
          <w:rFonts w:ascii="GHEA Grapalat" w:hAnsi="GHEA Grapalat" w:cs="Sylfaen"/>
          <w:i/>
          <w:lang w:val="af-ZA"/>
        </w:rPr>
        <w:t xml:space="preserve"> </w:t>
      </w:r>
      <w:r w:rsidRPr="00F24079">
        <w:rPr>
          <w:rFonts w:ascii="GHEA Grapalat" w:hAnsi="GHEA Grapalat" w:cs="Sylfaen"/>
          <w:i/>
        </w:rPr>
        <w:t>թիվ</w:t>
      </w:r>
      <w:r w:rsidRPr="00F24079">
        <w:rPr>
          <w:rFonts w:ascii="GHEA Grapalat" w:hAnsi="GHEA Grapalat" w:cs="Sylfaen"/>
          <w:i/>
          <w:lang w:val="af-ZA"/>
        </w:rPr>
        <w:t xml:space="preserve"> 1, </w:t>
      </w:r>
      <w:r w:rsidRPr="00F24079">
        <w:rPr>
          <w:rFonts w:ascii="GHEA Grapalat" w:hAnsi="GHEA Grapalat" w:cs="Sylfaen"/>
          <w:i/>
        </w:rPr>
        <w:t>կետ</w:t>
      </w:r>
      <w:r w:rsidRPr="00F24079">
        <w:rPr>
          <w:rFonts w:ascii="GHEA Grapalat" w:hAnsi="GHEA Grapalat" w:cs="Sylfaen"/>
          <w:i/>
          <w:lang w:val="af-ZA"/>
        </w:rPr>
        <w:t xml:space="preserve"> 3 </w:t>
      </w:r>
    </w:p>
    <w:p w14:paraId="4EFBAD4F" w14:textId="77777777" w:rsidR="004E60C0" w:rsidRPr="00795C6A" w:rsidRDefault="004E60C0" w:rsidP="004E60C0">
      <w:pPr>
        <w:pStyle w:val="BodyText"/>
        <w:ind w:right="-7" w:firstLine="567"/>
        <w:jc w:val="center"/>
        <w:rPr>
          <w:rFonts w:ascii="GHEA Grapalat" w:hAnsi="GHEA Grapalat"/>
          <w:lang w:val="af-ZA"/>
        </w:rPr>
      </w:pPr>
    </w:p>
    <w:p w14:paraId="28349FF2" w14:textId="77777777" w:rsidR="004E60C0" w:rsidRPr="00795C6A" w:rsidRDefault="004E60C0" w:rsidP="004E60C0">
      <w:pPr>
        <w:pStyle w:val="BodyText"/>
        <w:ind w:right="-7" w:firstLine="567"/>
        <w:jc w:val="center"/>
        <w:rPr>
          <w:rFonts w:ascii="GHEA Grapalat" w:hAnsi="GHEA Grapalat"/>
          <w:lang w:val="af-ZA"/>
        </w:rPr>
      </w:pPr>
    </w:p>
    <w:p w14:paraId="05E8BE24" w14:textId="77777777" w:rsidR="004E60C0" w:rsidRPr="00795C6A" w:rsidRDefault="004E60C0" w:rsidP="004E60C0">
      <w:pPr>
        <w:pStyle w:val="BodyText"/>
        <w:ind w:right="-7" w:firstLine="567"/>
        <w:jc w:val="center"/>
        <w:rPr>
          <w:rFonts w:ascii="GHEA Grapalat" w:hAnsi="GHEA Grapalat"/>
          <w:lang w:val="af-ZA"/>
        </w:rPr>
      </w:pPr>
    </w:p>
    <w:p w14:paraId="4CD31989" w14:textId="77777777" w:rsidR="004E60C0" w:rsidRPr="00795C6A" w:rsidRDefault="004E60C0" w:rsidP="004E60C0">
      <w:pPr>
        <w:pStyle w:val="BodyText"/>
        <w:ind w:right="-7" w:firstLine="567"/>
        <w:jc w:val="center"/>
        <w:rPr>
          <w:rFonts w:ascii="GHEA Grapalat" w:hAnsi="GHEA Grapalat"/>
          <w:lang w:val="af-ZA"/>
        </w:rPr>
      </w:pPr>
    </w:p>
    <w:p w14:paraId="598767EC" w14:textId="77777777" w:rsidR="004E60C0" w:rsidRPr="00795C6A" w:rsidRDefault="004E60C0" w:rsidP="004E60C0">
      <w:pPr>
        <w:pStyle w:val="BodyText"/>
        <w:ind w:right="-7" w:firstLine="567"/>
        <w:jc w:val="center"/>
        <w:rPr>
          <w:rFonts w:ascii="GHEA Grapalat" w:hAnsi="GHEA Grapalat"/>
          <w:lang w:val="af-ZA"/>
        </w:rPr>
      </w:pPr>
    </w:p>
    <w:p w14:paraId="3AAAA9B1" w14:textId="77777777" w:rsidR="004E60C0" w:rsidRPr="002C27A5" w:rsidRDefault="004E60C0" w:rsidP="004E60C0">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403CC6CA" w14:textId="77777777" w:rsidR="004E60C0" w:rsidRPr="00AE2768" w:rsidRDefault="004E60C0" w:rsidP="004E60C0">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76A304E7" w14:textId="77777777" w:rsidR="004E60C0" w:rsidRPr="00AE2768" w:rsidRDefault="004E60C0" w:rsidP="004E60C0">
      <w:pPr>
        <w:pStyle w:val="BodyText"/>
        <w:ind w:right="-7" w:firstLine="567"/>
        <w:jc w:val="center"/>
        <w:rPr>
          <w:rFonts w:ascii="GHEA Grapalat" w:hAnsi="GHEA Grapalat"/>
          <w:lang w:val="af-ZA"/>
        </w:rPr>
      </w:pPr>
    </w:p>
    <w:p w14:paraId="670003BB" w14:textId="77777777" w:rsidR="004E60C0" w:rsidRPr="00AE2768" w:rsidRDefault="004E60C0" w:rsidP="004E60C0">
      <w:pPr>
        <w:pStyle w:val="BodyText"/>
        <w:ind w:right="-7" w:firstLine="567"/>
        <w:jc w:val="center"/>
        <w:rPr>
          <w:rFonts w:ascii="GHEA Grapalat" w:hAnsi="GHEA Grapalat"/>
          <w:lang w:val="af-ZA"/>
        </w:rPr>
      </w:pPr>
    </w:p>
    <w:p w14:paraId="069C19D8" w14:textId="77777777" w:rsidR="004E60C0" w:rsidRPr="00AE2768" w:rsidRDefault="004E60C0" w:rsidP="004E60C0">
      <w:pPr>
        <w:pStyle w:val="BodyText"/>
        <w:ind w:right="-7" w:firstLine="567"/>
        <w:jc w:val="center"/>
        <w:rPr>
          <w:rFonts w:ascii="GHEA Grapalat" w:hAnsi="GHEA Grapalat"/>
          <w:lang w:val="af-ZA"/>
        </w:rPr>
      </w:pPr>
    </w:p>
    <w:p w14:paraId="2D981F14" w14:textId="77777777" w:rsidR="004E60C0" w:rsidRPr="00AE2768" w:rsidRDefault="004E60C0" w:rsidP="004E60C0">
      <w:pPr>
        <w:pStyle w:val="BodyText"/>
        <w:ind w:right="-7" w:firstLine="567"/>
        <w:jc w:val="center"/>
        <w:rPr>
          <w:rFonts w:ascii="GHEA Grapalat" w:hAnsi="GHEA Grapalat"/>
          <w:lang w:val="af-ZA"/>
        </w:rPr>
      </w:pPr>
    </w:p>
    <w:p w14:paraId="3FED112A" w14:textId="77777777" w:rsidR="004E60C0" w:rsidRPr="00471E9B" w:rsidRDefault="004E60C0" w:rsidP="004E60C0">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04B85C5E" w14:textId="77777777" w:rsidR="004E60C0" w:rsidRPr="00752623" w:rsidRDefault="004E60C0" w:rsidP="004E60C0">
      <w:pPr>
        <w:pStyle w:val="BodyText"/>
        <w:ind w:right="-7" w:firstLine="567"/>
        <w:jc w:val="center"/>
        <w:rPr>
          <w:rFonts w:ascii="GHEA Grapalat" w:hAnsi="GHEA Grapalat" w:cs="Sylfaen"/>
          <w:lang w:val="af-ZA"/>
        </w:rPr>
      </w:pPr>
    </w:p>
    <w:p w14:paraId="2FBC290A" w14:textId="77777777" w:rsidR="004E60C0" w:rsidRPr="00752623" w:rsidRDefault="004E60C0" w:rsidP="004E60C0">
      <w:pPr>
        <w:pStyle w:val="BodyText"/>
        <w:ind w:right="-7" w:firstLine="567"/>
        <w:jc w:val="center"/>
        <w:rPr>
          <w:rFonts w:ascii="GHEA Grapalat" w:hAnsi="GHEA Grapalat" w:cs="Sylfaen"/>
          <w:lang w:val="af-ZA"/>
        </w:rPr>
      </w:pPr>
    </w:p>
    <w:p w14:paraId="607F2286" w14:textId="637BCDB7" w:rsidR="004E60C0" w:rsidRPr="0047756C" w:rsidRDefault="00CF54AA" w:rsidP="004E60C0">
      <w:pPr>
        <w:pStyle w:val="BodyText"/>
        <w:ind w:right="-7" w:firstLine="567"/>
        <w:jc w:val="center"/>
        <w:rPr>
          <w:rFonts w:ascii="GHEA Grapalat" w:hAnsi="GHEA Grapalat" w:cs="Sylfaen"/>
          <w:lang w:val="af-ZA"/>
        </w:rPr>
      </w:pPr>
      <w:r w:rsidRPr="0047756C">
        <w:rPr>
          <w:rFonts w:ascii="GHEA Grapalat" w:hAnsi="GHEA Grapalat" w:cs="Sylfaen"/>
          <w:lang w:val="af-ZA"/>
        </w:rPr>
        <w:t>&lt;&lt;</w:t>
      </w:r>
      <w:r w:rsidRPr="00FD6120">
        <w:rPr>
          <w:rFonts w:ascii="GHEA Grapalat" w:hAnsi="GHEA Grapalat" w:cs="Sylfaen"/>
        </w:rPr>
        <w:t>ԵՐՔԱՂԼՈՒՅՍ</w:t>
      </w:r>
      <w:r w:rsidRPr="0047756C">
        <w:rPr>
          <w:rFonts w:ascii="GHEA Grapalat" w:hAnsi="GHEA Grapalat" w:cs="Sylfaen"/>
          <w:lang w:val="af-ZA"/>
        </w:rPr>
        <w:t xml:space="preserve">&gt;&gt; </w:t>
      </w:r>
      <w:r w:rsidRPr="00FD6120">
        <w:rPr>
          <w:rFonts w:ascii="GHEA Grapalat" w:hAnsi="GHEA Grapalat" w:cs="Sylfaen"/>
        </w:rPr>
        <w:t>ՓԲԸ</w:t>
      </w:r>
      <w:r w:rsidRPr="0047756C">
        <w:rPr>
          <w:rFonts w:ascii="GHEA Grapalat" w:hAnsi="GHEA Grapalat" w:cs="Sylfaen"/>
          <w:lang w:val="af-ZA"/>
        </w:rPr>
        <w:t>-</w:t>
      </w:r>
      <w:r w:rsidRPr="00752623">
        <w:rPr>
          <w:rFonts w:ascii="GHEA Grapalat" w:hAnsi="GHEA Grapalat" w:cs="Sylfaen"/>
        </w:rPr>
        <w:t>Ի</w:t>
      </w:r>
      <w:r w:rsidRPr="0047756C">
        <w:rPr>
          <w:rFonts w:ascii="GHEA Grapalat" w:hAnsi="GHEA Grapalat" w:cs="Sylfaen"/>
          <w:lang w:val="af-ZA"/>
        </w:rPr>
        <w:t xml:space="preserve"> </w:t>
      </w:r>
      <w:r w:rsidRPr="00752623">
        <w:rPr>
          <w:rFonts w:ascii="GHEA Grapalat" w:hAnsi="GHEA Grapalat" w:cs="Sylfaen"/>
        </w:rPr>
        <w:t>ԿԱՐԻՔՆԵՐԻ</w:t>
      </w:r>
      <w:r w:rsidRPr="0047756C">
        <w:rPr>
          <w:rFonts w:ascii="GHEA Grapalat" w:hAnsi="GHEA Grapalat" w:cs="Sylfaen"/>
          <w:lang w:val="af-ZA"/>
        </w:rPr>
        <w:t xml:space="preserve"> </w:t>
      </w:r>
      <w:r w:rsidRPr="00752623">
        <w:rPr>
          <w:rFonts w:ascii="GHEA Grapalat" w:hAnsi="GHEA Grapalat" w:cs="Sylfaen"/>
        </w:rPr>
        <w:t>ՀԱՄԱՐ</w:t>
      </w:r>
      <w:r w:rsidRPr="0047756C">
        <w:rPr>
          <w:rFonts w:ascii="GHEA Grapalat" w:hAnsi="GHEA Grapalat" w:cs="Sylfaen"/>
          <w:lang w:val="af-ZA"/>
        </w:rPr>
        <w:t xml:space="preserve">`  </w:t>
      </w:r>
      <w:r w:rsidR="002E5E21">
        <w:rPr>
          <w:rFonts w:ascii="GHEA Grapalat" w:hAnsi="GHEA Grapalat" w:cs="Sylfaen"/>
          <w:lang w:val="hy-AM"/>
        </w:rPr>
        <w:t>&lt;&lt;</w:t>
      </w:r>
      <w:r>
        <w:rPr>
          <w:rFonts w:ascii="GHEA Grapalat" w:hAnsi="GHEA Grapalat" w:cs="Sylfaen"/>
        </w:rPr>
        <w:t>ԿԱՀՈՒՅՔԻ</w:t>
      </w:r>
      <w:r w:rsidR="002E5E21">
        <w:rPr>
          <w:rFonts w:ascii="GHEA Grapalat" w:hAnsi="GHEA Grapalat" w:cs="Sylfaen"/>
          <w:lang w:val="hy-AM"/>
        </w:rPr>
        <w:t>&gt;&gt;</w:t>
      </w:r>
      <w:r w:rsidRPr="008C1D39">
        <w:rPr>
          <w:rFonts w:ascii="GHEA Grapalat" w:hAnsi="GHEA Grapalat" w:cs="Sylfaen"/>
          <w:lang w:val="af-ZA"/>
        </w:rPr>
        <w:t xml:space="preserve"> </w:t>
      </w:r>
      <w:r w:rsidRPr="00752623">
        <w:rPr>
          <w:rFonts w:ascii="GHEA Grapalat" w:hAnsi="GHEA Grapalat" w:cs="Sylfaen"/>
        </w:rPr>
        <w:t>ՁԵՌՔԲԵՐՄԱՆ</w:t>
      </w:r>
      <w:r w:rsidRPr="008C1D39">
        <w:rPr>
          <w:rFonts w:ascii="GHEA Grapalat" w:hAnsi="GHEA Grapalat" w:cs="Sylfaen"/>
          <w:lang w:val="af-ZA"/>
        </w:rPr>
        <w:t xml:space="preserve"> </w:t>
      </w:r>
      <w:r w:rsidR="004E60C0" w:rsidRPr="00752623">
        <w:rPr>
          <w:rFonts w:ascii="GHEA Grapalat" w:hAnsi="GHEA Grapalat" w:cs="Sylfaen"/>
        </w:rPr>
        <w:t>ՆՊԱՏԱԿՈՎ</w:t>
      </w:r>
      <w:r w:rsidR="004E60C0" w:rsidRPr="008C1D39">
        <w:rPr>
          <w:rFonts w:ascii="GHEA Grapalat" w:hAnsi="GHEA Grapalat" w:cs="Sylfaen"/>
          <w:lang w:val="af-ZA"/>
        </w:rPr>
        <w:t xml:space="preserve">  </w:t>
      </w:r>
      <w:r w:rsidR="004E60C0" w:rsidRPr="00752623">
        <w:rPr>
          <w:rFonts w:ascii="GHEA Grapalat" w:hAnsi="GHEA Grapalat" w:cs="Sylfaen"/>
        </w:rPr>
        <w:t>ՀԱՅՏԱՐԱՐՎԱԾ</w:t>
      </w:r>
      <w:r w:rsidR="004E60C0" w:rsidRPr="0047756C">
        <w:rPr>
          <w:rFonts w:ascii="GHEA Grapalat" w:hAnsi="GHEA Grapalat" w:cs="Sylfaen"/>
          <w:lang w:val="af-ZA"/>
        </w:rPr>
        <w:t xml:space="preserve"> </w:t>
      </w:r>
      <w:r w:rsidR="004E60C0" w:rsidRPr="001D14D6">
        <w:rPr>
          <w:rFonts w:ascii="GHEA Grapalat" w:hAnsi="GHEA Grapalat" w:cs="Sylfaen"/>
        </w:rPr>
        <w:t>ԳՆԱՆՇՄԱՆ</w:t>
      </w:r>
      <w:r w:rsidR="004E60C0" w:rsidRPr="0047756C">
        <w:rPr>
          <w:rFonts w:ascii="GHEA Grapalat" w:hAnsi="GHEA Grapalat" w:cs="Sylfaen"/>
          <w:lang w:val="af-ZA"/>
        </w:rPr>
        <w:t xml:space="preserve"> </w:t>
      </w:r>
      <w:r w:rsidR="004E60C0" w:rsidRPr="001D14D6">
        <w:rPr>
          <w:rFonts w:ascii="GHEA Grapalat" w:hAnsi="GHEA Grapalat" w:cs="Sylfaen"/>
        </w:rPr>
        <w:t>ՀԱՐՑՄԱՆ</w:t>
      </w:r>
    </w:p>
    <w:p w14:paraId="085C49DF" w14:textId="77777777" w:rsidR="004E60C0" w:rsidRPr="00AE2768" w:rsidRDefault="004E60C0" w:rsidP="004E60C0">
      <w:pPr>
        <w:pStyle w:val="BodyText"/>
        <w:ind w:right="-7"/>
        <w:jc w:val="center"/>
        <w:rPr>
          <w:rFonts w:ascii="GHEA Grapalat" w:hAnsi="GHEA Grapalat"/>
          <w:szCs w:val="22"/>
          <w:lang w:val="af-ZA"/>
        </w:rPr>
      </w:pPr>
    </w:p>
    <w:p w14:paraId="578AA5A9" w14:textId="77777777" w:rsidR="004E60C0" w:rsidRPr="00AE2768" w:rsidRDefault="004E60C0" w:rsidP="004E60C0">
      <w:pPr>
        <w:pStyle w:val="BodyText"/>
        <w:ind w:right="-7" w:firstLine="567"/>
        <w:jc w:val="center"/>
        <w:rPr>
          <w:rFonts w:ascii="GHEA Grapalat" w:hAnsi="GHEA Grapalat"/>
          <w:lang w:val="af-ZA"/>
        </w:rPr>
      </w:pPr>
    </w:p>
    <w:p w14:paraId="7D022054" w14:textId="77777777" w:rsidR="004E60C0" w:rsidRPr="00AE2768" w:rsidRDefault="004E60C0" w:rsidP="004E60C0">
      <w:pPr>
        <w:pStyle w:val="BodyText"/>
        <w:ind w:right="-7" w:firstLine="567"/>
        <w:jc w:val="center"/>
        <w:rPr>
          <w:rFonts w:ascii="GHEA Grapalat" w:hAnsi="GHEA Grapalat"/>
          <w:lang w:val="af-ZA"/>
        </w:rPr>
      </w:pPr>
    </w:p>
    <w:p w14:paraId="559F31D9" w14:textId="77777777" w:rsidR="004E60C0" w:rsidRPr="00A71D81" w:rsidRDefault="004E60C0" w:rsidP="004E60C0">
      <w:pPr>
        <w:pStyle w:val="BodyText"/>
        <w:spacing w:after="0"/>
        <w:ind w:firstLine="567"/>
        <w:jc w:val="right"/>
        <w:rPr>
          <w:rFonts w:ascii="GHEA Grapalat" w:hAnsi="GHEA Grapalat"/>
          <w:lang w:val="af-ZA"/>
        </w:rPr>
      </w:pPr>
    </w:p>
    <w:p w14:paraId="57482B12" w14:textId="77777777" w:rsidR="004E60C0" w:rsidRPr="00A71D81" w:rsidRDefault="004E60C0" w:rsidP="004E60C0">
      <w:pPr>
        <w:pStyle w:val="BodyText"/>
        <w:ind w:right="-7" w:firstLine="567"/>
        <w:jc w:val="center"/>
        <w:rPr>
          <w:rFonts w:ascii="GHEA Grapalat" w:hAnsi="GHEA Grapalat"/>
          <w:lang w:val="af-ZA"/>
        </w:rPr>
      </w:pPr>
    </w:p>
    <w:p w14:paraId="06A93832" w14:textId="77777777" w:rsidR="004E60C0" w:rsidRPr="00A71D81" w:rsidRDefault="004E60C0" w:rsidP="004E60C0">
      <w:pPr>
        <w:pStyle w:val="BodyText"/>
        <w:ind w:right="-7" w:firstLine="567"/>
        <w:jc w:val="center"/>
        <w:rPr>
          <w:rFonts w:ascii="GHEA Grapalat" w:hAnsi="GHEA Grapalat"/>
          <w:lang w:val="af-ZA"/>
        </w:rPr>
      </w:pPr>
    </w:p>
    <w:p w14:paraId="24DD83CC" w14:textId="77777777" w:rsidR="004E60C0" w:rsidRPr="00A71D81" w:rsidRDefault="004E60C0" w:rsidP="004E60C0">
      <w:pPr>
        <w:pStyle w:val="BodyText"/>
        <w:ind w:right="-7" w:firstLine="567"/>
        <w:jc w:val="center"/>
        <w:rPr>
          <w:rFonts w:ascii="GHEA Grapalat" w:hAnsi="GHEA Grapalat"/>
          <w:lang w:val="af-ZA"/>
        </w:rPr>
      </w:pPr>
    </w:p>
    <w:p w14:paraId="6115F456" w14:textId="77777777" w:rsidR="004E60C0" w:rsidRPr="00A71D81" w:rsidRDefault="004E60C0" w:rsidP="004E60C0">
      <w:pPr>
        <w:pStyle w:val="BodyText"/>
        <w:ind w:right="-7" w:firstLine="567"/>
        <w:jc w:val="center"/>
        <w:rPr>
          <w:rFonts w:ascii="GHEA Grapalat" w:hAnsi="GHEA Grapalat"/>
          <w:lang w:val="af-ZA"/>
        </w:rPr>
      </w:pPr>
    </w:p>
    <w:p w14:paraId="224B6F2B" w14:textId="77777777" w:rsidR="004E60C0" w:rsidRPr="00A71D81" w:rsidRDefault="004E60C0" w:rsidP="004E60C0">
      <w:pPr>
        <w:pStyle w:val="BodyText"/>
        <w:ind w:right="-7" w:firstLine="567"/>
        <w:jc w:val="center"/>
        <w:rPr>
          <w:rFonts w:ascii="GHEA Grapalat" w:hAnsi="GHEA Grapalat"/>
          <w:lang w:val="af-ZA"/>
        </w:rPr>
      </w:pPr>
    </w:p>
    <w:p w14:paraId="42F49BFD" w14:textId="77777777" w:rsidR="004E60C0" w:rsidRPr="00A71D81" w:rsidRDefault="004E60C0" w:rsidP="004E60C0">
      <w:pPr>
        <w:pStyle w:val="BodyText"/>
        <w:ind w:right="-7" w:firstLine="567"/>
        <w:jc w:val="center"/>
        <w:rPr>
          <w:rFonts w:ascii="GHEA Grapalat" w:hAnsi="GHEA Grapalat"/>
          <w:lang w:val="af-ZA"/>
        </w:rPr>
      </w:pPr>
    </w:p>
    <w:p w14:paraId="3D110ACF" w14:textId="77777777" w:rsidR="004E60C0" w:rsidRDefault="004E60C0" w:rsidP="004E60C0">
      <w:pPr>
        <w:pStyle w:val="BodyText"/>
        <w:ind w:right="-7" w:firstLine="567"/>
        <w:jc w:val="center"/>
        <w:rPr>
          <w:rFonts w:ascii="GHEA Grapalat" w:hAnsi="GHEA Grapalat"/>
          <w:lang w:val="af-ZA"/>
        </w:rPr>
      </w:pPr>
    </w:p>
    <w:p w14:paraId="11AE9977" w14:textId="77777777" w:rsidR="00F25C2E" w:rsidRDefault="00F25C2E" w:rsidP="004E60C0">
      <w:pPr>
        <w:pStyle w:val="BodyText"/>
        <w:ind w:right="-7" w:firstLine="567"/>
        <w:jc w:val="center"/>
        <w:rPr>
          <w:rFonts w:ascii="GHEA Grapalat" w:hAnsi="GHEA Grapalat"/>
          <w:lang w:val="af-ZA"/>
        </w:rPr>
      </w:pPr>
    </w:p>
    <w:p w14:paraId="7242377B" w14:textId="77777777" w:rsidR="00F25C2E" w:rsidRDefault="00F25C2E" w:rsidP="004E60C0">
      <w:pPr>
        <w:pStyle w:val="BodyText"/>
        <w:ind w:right="-7" w:firstLine="567"/>
        <w:jc w:val="center"/>
        <w:rPr>
          <w:rFonts w:ascii="GHEA Grapalat" w:hAnsi="GHEA Grapalat"/>
          <w:lang w:val="af-ZA"/>
        </w:rPr>
      </w:pPr>
    </w:p>
    <w:p w14:paraId="71574DEF" w14:textId="77777777" w:rsidR="00F25C2E" w:rsidRDefault="00F25C2E" w:rsidP="004E60C0">
      <w:pPr>
        <w:pStyle w:val="BodyText"/>
        <w:ind w:right="-7" w:firstLine="567"/>
        <w:jc w:val="center"/>
        <w:rPr>
          <w:rFonts w:ascii="GHEA Grapalat" w:hAnsi="GHEA Grapalat"/>
          <w:lang w:val="af-ZA"/>
        </w:rPr>
      </w:pPr>
    </w:p>
    <w:p w14:paraId="3D55CB87" w14:textId="77777777" w:rsidR="00F25C2E" w:rsidRDefault="00F25C2E" w:rsidP="004E60C0">
      <w:pPr>
        <w:pStyle w:val="BodyText"/>
        <w:ind w:right="-7" w:firstLine="567"/>
        <w:jc w:val="center"/>
        <w:rPr>
          <w:rFonts w:ascii="GHEA Grapalat" w:hAnsi="GHEA Grapalat"/>
          <w:lang w:val="af-ZA"/>
        </w:rPr>
      </w:pPr>
    </w:p>
    <w:p w14:paraId="1F6DBDB5" w14:textId="77777777" w:rsidR="00F25C2E" w:rsidRPr="00A71D81" w:rsidRDefault="00F25C2E" w:rsidP="004E60C0">
      <w:pPr>
        <w:pStyle w:val="BodyText"/>
        <w:ind w:right="-7" w:firstLine="567"/>
        <w:jc w:val="center"/>
        <w:rPr>
          <w:rFonts w:ascii="GHEA Grapalat" w:hAnsi="GHEA Grapalat"/>
          <w:lang w:val="af-ZA"/>
        </w:rPr>
      </w:pPr>
    </w:p>
    <w:p w14:paraId="51D86F21" w14:textId="77777777" w:rsidR="004E60C0" w:rsidRPr="00A71D81" w:rsidRDefault="004E60C0" w:rsidP="004E60C0">
      <w:pPr>
        <w:ind w:firstLine="567"/>
        <w:jc w:val="both"/>
        <w:rPr>
          <w:rFonts w:ascii="GHEA Grapalat" w:hAnsi="GHEA Grapalat" w:cs="Sylfaen"/>
          <w:i/>
          <w:sz w:val="22"/>
          <w:szCs w:val="22"/>
          <w:lang w:val="af-ZA"/>
        </w:rPr>
      </w:pP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772C2D36" w14:textId="77777777" w:rsidR="004E60C0" w:rsidRPr="00A71D81" w:rsidRDefault="004E60C0" w:rsidP="004E60C0">
      <w:pPr>
        <w:ind w:firstLine="567"/>
        <w:jc w:val="center"/>
        <w:rPr>
          <w:rFonts w:ascii="GHEA Grapalat" w:hAnsi="GHEA Grapalat"/>
          <w:b/>
          <w:sz w:val="20"/>
          <w:szCs w:val="22"/>
          <w:lang w:val="af-ZA"/>
        </w:rPr>
      </w:pPr>
    </w:p>
    <w:p w14:paraId="5DBF1109" w14:textId="77777777" w:rsidR="004E60C0" w:rsidRPr="00A71D81" w:rsidRDefault="004E60C0" w:rsidP="00972342">
      <w:pPr>
        <w:ind w:firstLine="567"/>
        <w:jc w:val="center"/>
        <w:rPr>
          <w:rFonts w:ascii="GHEA Grapalat" w:hAnsi="GHEA Grapalat" w:cs="Sylfaen"/>
          <w:b/>
          <w:sz w:val="22"/>
          <w:szCs w:val="22"/>
          <w:lang w:val="af-ZA"/>
        </w:rPr>
      </w:pPr>
    </w:p>
    <w:p w14:paraId="05FD783D" w14:textId="77777777" w:rsidR="004E60C0" w:rsidRPr="00A71D81" w:rsidRDefault="004E60C0" w:rsidP="0097234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67FA7A33" w14:textId="77777777" w:rsidR="004E60C0" w:rsidRPr="00A71D81" w:rsidRDefault="004E60C0" w:rsidP="00972342">
      <w:pPr>
        <w:ind w:firstLine="567"/>
        <w:jc w:val="center"/>
        <w:rPr>
          <w:rFonts w:ascii="GHEA Grapalat" w:hAnsi="GHEA Grapalat"/>
          <w:i/>
          <w:sz w:val="20"/>
          <w:lang w:val="af-ZA"/>
        </w:rPr>
      </w:pPr>
    </w:p>
    <w:p w14:paraId="0F2EDFA8" w14:textId="2DEB4930" w:rsidR="004E60C0" w:rsidRDefault="00F25C2E" w:rsidP="00972342">
      <w:pPr>
        <w:ind w:firstLine="567"/>
        <w:jc w:val="center"/>
        <w:rPr>
          <w:rFonts w:ascii="GHEA Grapalat" w:hAnsi="GHEA Grapalat"/>
          <w:b/>
          <w:sz w:val="20"/>
          <w:lang w:val="af-ZA"/>
        </w:rPr>
      </w:pPr>
      <w:r w:rsidRPr="00D17203">
        <w:rPr>
          <w:rFonts w:ascii="GHEA Grapalat" w:hAnsi="GHEA Grapalat"/>
          <w:b/>
          <w:sz w:val="20"/>
          <w:lang w:val="af-ZA"/>
        </w:rPr>
        <w:t>&lt;ԵՐՔԱՂԼՈՒՅՍ&gt; ՓԲԸ</w:t>
      </w:r>
      <w:r w:rsidRPr="00752623">
        <w:rPr>
          <w:rFonts w:ascii="GHEA Grapalat" w:hAnsi="GHEA Grapalat"/>
          <w:b/>
          <w:sz w:val="20"/>
          <w:lang w:val="af-ZA"/>
        </w:rPr>
        <w:t xml:space="preserve"> </w:t>
      </w:r>
      <w:r>
        <w:rPr>
          <w:rFonts w:ascii="GHEA Grapalat" w:hAnsi="GHEA Grapalat"/>
          <w:b/>
          <w:sz w:val="20"/>
          <w:lang w:val="af-ZA"/>
        </w:rPr>
        <w:t xml:space="preserve"> </w:t>
      </w:r>
      <w:r w:rsidRPr="00752623">
        <w:rPr>
          <w:rFonts w:ascii="GHEA Grapalat" w:hAnsi="GHEA Grapalat"/>
          <w:b/>
          <w:sz w:val="20"/>
          <w:lang w:val="af-ZA"/>
        </w:rPr>
        <w:t>ԿԱՐԻՔՆԵՐԻ ՀԱՄԱՐ</w:t>
      </w:r>
      <w:r w:rsidRPr="00D17203">
        <w:rPr>
          <w:rFonts w:ascii="GHEA Grapalat" w:hAnsi="GHEA Grapalat"/>
          <w:b/>
          <w:sz w:val="20"/>
          <w:lang w:val="af-ZA"/>
        </w:rPr>
        <w:t xml:space="preserve"> </w:t>
      </w:r>
      <w:r>
        <w:rPr>
          <w:rFonts w:ascii="GHEA Grapalat" w:hAnsi="GHEA Grapalat"/>
          <w:b/>
          <w:sz w:val="20"/>
          <w:lang w:val="af-ZA"/>
        </w:rPr>
        <w:t>ԿԱՀՈՒՅՔԻ</w:t>
      </w:r>
      <w:r w:rsidR="00622D53">
        <w:rPr>
          <w:rFonts w:ascii="GHEA Grapalat" w:hAnsi="GHEA Grapalat"/>
          <w:b/>
          <w:sz w:val="20"/>
          <w:lang w:val="af-ZA"/>
        </w:rPr>
        <w:t xml:space="preserve"> </w:t>
      </w:r>
      <w:r w:rsidR="004E60C0" w:rsidRPr="00752623">
        <w:rPr>
          <w:rFonts w:ascii="GHEA Grapalat" w:hAnsi="GHEA Grapalat"/>
          <w:b/>
          <w:sz w:val="20"/>
          <w:lang w:val="af-ZA"/>
        </w:rPr>
        <w:t xml:space="preserve">ՁԵՌՔԲԵՐՄԱՆ ՆՊԱՏԱԿՈՎ ՀԱՅՏԱՐԱՐՎԱԾ </w:t>
      </w:r>
      <w:r w:rsidR="004E60C0" w:rsidRPr="00236CFA">
        <w:rPr>
          <w:rFonts w:ascii="GHEA Grapalat" w:hAnsi="GHEA Grapalat"/>
          <w:b/>
          <w:sz w:val="20"/>
          <w:lang w:val="af-ZA"/>
        </w:rPr>
        <w:t>ԳՆԱՆՇՄԱՆ</w:t>
      </w:r>
      <w:r w:rsidR="004E60C0">
        <w:rPr>
          <w:rFonts w:ascii="GHEA Grapalat" w:hAnsi="GHEA Grapalat"/>
          <w:b/>
          <w:sz w:val="20"/>
          <w:lang w:val="af-ZA"/>
        </w:rPr>
        <w:t xml:space="preserve"> </w:t>
      </w:r>
      <w:r w:rsidR="004E60C0" w:rsidRPr="00236CFA">
        <w:rPr>
          <w:rFonts w:ascii="GHEA Grapalat" w:hAnsi="GHEA Grapalat"/>
          <w:b/>
          <w:sz w:val="20"/>
          <w:lang w:val="af-ZA"/>
        </w:rPr>
        <w:t>ՀԱՐՑՄԱՆ</w:t>
      </w:r>
      <w:r w:rsidR="004E60C0">
        <w:rPr>
          <w:rFonts w:ascii="GHEA Grapalat" w:hAnsi="GHEA Grapalat"/>
          <w:b/>
          <w:sz w:val="20"/>
          <w:lang w:val="af-ZA"/>
        </w:rPr>
        <w:t xml:space="preserve"> </w:t>
      </w:r>
      <w:r w:rsidR="004E60C0" w:rsidRPr="00752623">
        <w:rPr>
          <w:rFonts w:ascii="GHEA Grapalat" w:hAnsi="GHEA Grapalat"/>
          <w:b/>
          <w:sz w:val="20"/>
          <w:lang w:val="af-ZA"/>
        </w:rPr>
        <w:t>ՀՐԱՎԵՐԻ</w:t>
      </w:r>
    </w:p>
    <w:p w14:paraId="1446DD71" w14:textId="77777777" w:rsidR="004E60C0" w:rsidRPr="00A71D81" w:rsidRDefault="004E60C0" w:rsidP="00972342">
      <w:pPr>
        <w:ind w:firstLine="567"/>
        <w:jc w:val="center"/>
        <w:rPr>
          <w:rFonts w:ascii="GHEA Grapalat" w:hAnsi="GHEA Grapalat" w:cs="Sylfaen"/>
          <w:b/>
          <w:sz w:val="20"/>
          <w:szCs w:val="22"/>
          <w:lang w:val="af-ZA"/>
        </w:rPr>
      </w:pPr>
    </w:p>
    <w:p w14:paraId="7DA9EE5F" w14:textId="77777777" w:rsidR="004E60C0" w:rsidRPr="00A71D81" w:rsidRDefault="004E60C0" w:rsidP="00972342">
      <w:pPr>
        <w:ind w:firstLine="567"/>
        <w:jc w:val="center"/>
        <w:rPr>
          <w:rFonts w:ascii="GHEA Grapalat" w:hAnsi="GHEA Grapalat" w:cs="Sylfaen"/>
          <w:b/>
          <w:sz w:val="20"/>
          <w:szCs w:val="22"/>
          <w:lang w:val="af-ZA"/>
        </w:rPr>
      </w:pPr>
    </w:p>
    <w:p w14:paraId="7B2AA6CC" w14:textId="77777777" w:rsidR="004E60C0" w:rsidRPr="00A71D81" w:rsidRDefault="004E60C0" w:rsidP="0097234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2E4DDCB7" w14:textId="77777777" w:rsidR="004E60C0" w:rsidRPr="00A71D81" w:rsidRDefault="004E60C0" w:rsidP="00972342">
      <w:pPr>
        <w:ind w:firstLine="567"/>
        <w:jc w:val="both"/>
        <w:rPr>
          <w:rFonts w:ascii="GHEA Grapalat" w:hAnsi="GHEA Grapalat"/>
          <w:sz w:val="20"/>
          <w:lang w:val="af-ZA"/>
        </w:rPr>
      </w:pPr>
    </w:p>
    <w:p w14:paraId="7C193503"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6E13C0CD"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06D87D79"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3A524E51" w14:textId="77777777" w:rsidR="004E60C0" w:rsidRPr="00A71D81" w:rsidRDefault="004E60C0" w:rsidP="0097234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02935E95"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6AA035D8"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1F3E96C2" w14:textId="77777777" w:rsidR="004E60C0" w:rsidRPr="00A71D81" w:rsidRDefault="004E60C0" w:rsidP="00972342">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3F2A618D"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57ED263A"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3FE06E44"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FF2EF76"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45D943A7" w14:textId="77777777" w:rsidR="004E60C0" w:rsidRPr="00A71D81" w:rsidRDefault="004E60C0" w:rsidP="00972342">
      <w:pPr>
        <w:ind w:firstLine="567"/>
        <w:jc w:val="both"/>
        <w:rPr>
          <w:rFonts w:ascii="GHEA Grapalat" w:hAnsi="GHEA Grapalat"/>
          <w:sz w:val="20"/>
          <w:lang w:val="af-ZA"/>
        </w:rPr>
      </w:pPr>
    </w:p>
    <w:p w14:paraId="3B0549F1" w14:textId="77777777" w:rsidR="004E60C0" w:rsidRPr="00A71D81" w:rsidRDefault="004E60C0" w:rsidP="00972342">
      <w:pPr>
        <w:ind w:firstLine="567"/>
        <w:jc w:val="both"/>
        <w:rPr>
          <w:rFonts w:ascii="GHEA Grapalat" w:hAnsi="GHEA Grapalat"/>
          <w:sz w:val="20"/>
          <w:lang w:val="af-ZA"/>
        </w:rPr>
      </w:pPr>
    </w:p>
    <w:p w14:paraId="54F26815" w14:textId="77777777" w:rsidR="004E60C0" w:rsidRPr="00A71D81" w:rsidRDefault="004E60C0" w:rsidP="0097234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Pr>
          <w:rFonts w:ascii="Sylfaen" w:hAnsi="Sylfaen" w:cs="Sylfaen"/>
          <w:b/>
          <w:sz w:val="20"/>
          <w:lang w:val="af-ZA"/>
        </w:rPr>
        <w:t>ԳՆԱՆՇՄԱՆ</w:t>
      </w:r>
      <w:r>
        <w:rPr>
          <w:rFonts w:ascii="GHEA Grapalat" w:hAnsi="GHEA Grapalat"/>
          <w:b/>
          <w:sz w:val="20"/>
          <w:lang w:val="af-ZA"/>
        </w:rPr>
        <w:t xml:space="preserve"> </w:t>
      </w:r>
      <w:r>
        <w:rPr>
          <w:rFonts w:ascii="Sylfaen" w:hAnsi="Sylfaen" w:cs="Sylfaen"/>
          <w:b/>
          <w:sz w:val="20"/>
          <w:lang w:val="af-ZA"/>
        </w:rPr>
        <w:t>ՀԱՐՑՄԱՆ</w:t>
      </w:r>
      <w:r>
        <w:rPr>
          <w:rFonts w:ascii="GHEA Grapalat" w:hAnsi="GHEA Grapalat"/>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14:paraId="728FDD0B" w14:textId="77777777" w:rsidR="004E60C0" w:rsidRPr="00A71D81" w:rsidRDefault="004E60C0" w:rsidP="00972342">
      <w:pPr>
        <w:ind w:firstLine="567"/>
        <w:jc w:val="both"/>
        <w:rPr>
          <w:rFonts w:ascii="GHEA Grapalat" w:hAnsi="GHEA Grapalat"/>
          <w:sz w:val="20"/>
          <w:lang w:val="af-ZA"/>
        </w:rPr>
      </w:pPr>
    </w:p>
    <w:p w14:paraId="141FF306"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28BAE2C1"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2499DB15" w14:textId="77777777" w:rsidR="004E60C0" w:rsidRPr="00A71D81" w:rsidRDefault="004E60C0" w:rsidP="00972342">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3D768DB8" w14:textId="77777777" w:rsidR="004E60C0" w:rsidRPr="00A71D81" w:rsidRDefault="004E60C0" w:rsidP="00972342">
      <w:pPr>
        <w:ind w:firstLine="1134"/>
        <w:jc w:val="both"/>
        <w:rPr>
          <w:rFonts w:ascii="GHEA Grapalat" w:hAnsi="GHEA Grapalat" w:cs="Times Armenian"/>
          <w:sz w:val="20"/>
          <w:lang w:val="af-ZA"/>
        </w:rPr>
      </w:pPr>
    </w:p>
    <w:p w14:paraId="0827A490" w14:textId="77777777" w:rsidR="004E60C0" w:rsidRPr="00A71D81" w:rsidRDefault="004E60C0" w:rsidP="00972342">
      <w:pPr>
        <w:ind w:firstLine="1134"/>
        <w:jc w:val="both"/>
        <w:rPr>
          <w:rFonts w:ascii="GHEA Grapalat" w:hAnsi="GHEA Grapalat" w:cs="Times Armenian"/>
          <w:sz w:val="20"/>
          <w:lang w:val="af-ZA"/>
        </w:rPr>
      </w:pPr>
    </w:p>
    <w:p w14:paraId="73E0DE2F" w14:textId="77777777" w:rsidR="004E60C0" w:rsidRPr="00A71D81" w:rsidRDefault="004E60C0" w:rsidP="00972342">
      <w:pPr>
        <w:ind w:firstLine="1134"/>
        <w:jc w:val="both"/>
        <w:rPr>
          <w:rFonts w:ascii="GHEA Grapalat" w:hAnsi="GHEA Grapalat" w:cs="Times Armenian"/>
          <w:sz w:val="20"/>
          <w:lang w:val="af-ZA"/>
        </w:rPr>
      </w:pPr>
    </w:p>
    <w:p w14:paraId="14B8A1EB" w14:textId="77777777" w:rsidR="004E60C0" w:rsidRPr="00A71D81" w:rsidRDefault="004E60C0" w:rsidP="00972342">
      <w:pPr>
        <w:ind w:firstLine="1134"/>
        <w:jc w:val="both"/>
        <w:rPr>
          <w:rFonts w:ascii="GHEA Grapalat" w:hAnsi="GHEA Grapalat" w:cs="Times Armenian"/>
          <w:sz w:val="20"/>
          <w:lang w:val="af-ZA"/>
        </w:rPr>
      </w:pPr>
    </w:p>
    <w:p w14:paraId="0A287D21" w14:textId="77777777" w:rsidR="004E60C0" w:rsidRPr="00A71D81" w:rsidRDefault="004E60C0" w:rsidP="00972342">
      <w:pPr>
        <w:ind w:firstLine="1134"/>
        <w:jc w:val="both"/>
        <w:rPr>
          <w:rFonts w:ascii="GHEA Grapalat" w:hAnsi="GHEA Grapalat" w:cs="Times Armenian"/>
          <w:sz w:val="20"/>
          <w:lang w:val="af-ZA"/>
        </w:rPr>
      </w:pPr>
    </w:p>
    <w:p w14:paraId="4E551CC6" w14:textId="77777777" w:rsidR="004E60C0" w:rsidRPr="00A71D81" w:rsidRDefault="004E60C0" w:rsidP="00972342">
      <w:pPr>
        <w:ind w:firstLine="1134"/>
        <w:jc w:val="both"/>
        <w:rPr>
          <w:rFonts w:ascii="GHEA Grapalat" w:hAnsi="GHEA Grapalat" w:cs="Times Armenian"/>
          <w:sz w:val="20"/>
          <w:lang w:val="af-ZA"/>
        </w:rPr>
      </w:pPr>
    </w:p>
    <w:p w14:paraId="323DC434" w14:textId="77777777" w:rsidR="004E60C0" w:rsidRPr="00A71D81" w:rsidRDefault="004E60C0" w:rsidP="0097234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69CC46E" w14:textId="1DD5338F" w:rsidR="004E60C0" w:rsidRPr="00A71D81" w:rsidRDefault="004E60C0" w:rsidP="0097234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Pr>
          <w:rFonts w:ascii="Sylfaen" w:hAnsi="Sylfaen" w:cs="Sylfaen"/>
          <w:sz w:val="22"/>
          <w:lang w:val="af-ZA"/>
        </w:rPr>
        <w:t>ԵՔԼ-ԳՀԱՊՁԲ-</w:t>
      </w:r>
      <w:r w:rsidR="00612DE4">
        <w:rPr>
          <w:rFonts w:ascii="Sylfaen" w:hAnsi="Sylfaen" w:cs="Sylfaen"/>
          <w:sz w:val="22"/>
          <w:lang w:val="af-ZA"/>
        </w:rPr>
        <w:t>24/25</w:t>
      </w:r>
      <w:r>
        <w:rPr>
          <w:rFonts w:ascii="Sylfaen" w:hAnsi="Sylfaen" w:cs="Sylfaen"/>
          <w:sz w:val="22"/>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43A9">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472852A7" w14:textId="77777777" w:rsidR="004E60C0" w:rsidRPr="00A71D81" w:rsidRDefault="004E60C0" w:rsidP="0097234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05675E">
        <w:rPr>
          <w:rFonts w:ascii="GHEA Grapalat" w:hAnsi="GHEA Grapalat"/>
          <w:sz w:val="20"/>
          <w:lang w:val="af-ZA"/>
        </w:rPr>
        <w:t>Երքաղլույս</w:t>
      </w:r>
      <w:r w:rsidRPr="00A71D81">
        <w:rPr>
          <w:rFonts w:ascii="GHEA Grapalat" w:hAnsi="GHEA Grapalat"/>
          <w:sz w:val="20"/>
          <w:lang w:val="af-ZA"/>
        </w:rPr>
        <w:t>»</w:t>
      </w:r>
      <w:r>
        <w:rPr>
          <w:rFonts w:ascii="GHEA Grapalat" w:hAnsi="GHEA Grapalat"/>
          <w:sz w:val="20"/>
          <w:lang w:val="af-ZA"/>
        </w:rPr>
        <w:t xml:space="preserve"> </w:t>
      </w:r>
      <w:r w:rsidRPr="0005675E">
        <w:rPr>
          <w:rFonts w:ascii="GHEA Grapalat" w:hAnsi="GHEA Grapalat"/>
          <w:sz w:val="20"/>
          <w:lang w:val="af-ZA"/>
        </w:rPr>
        <w:t>ՓԲԸ</w:t>
      </w:r>
      <w:r w:rsidRPr="00795C6A">
        <w:rPr>
          <w:rFonts w:ascii="GHEA Grapalat" w:hAnsi="GHEA Grapalat"/>
          <w:sz w:val="20"/>
          <w:lang w:val="af-ZA"/>
        </w:rPr>
        <w:t>-</w:t>
      </w:r>
      <w:r w:rsidRPr="00795C6A">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70F7AE53" w14:textId="77777777" w:rsidR="004E60C0" w:rsidRPr="00A71D81" w:rsidRDefault="004E60C0" w:rsidP="0097234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68E7A84D" w14:textId="77777777" w:rsidR="004E60C0" w:rsidRPr="00A71D81" w:rsidRDefault="004E60C0" w:rsidP="0097234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1A307F72" w14:textId="77777777" w:rsidR="004E60C0" w:rsidRPr="002F58FE" w:rsidRDefault="004E60C0" w:rsidP="00972342">
      <w:pPr>
        <w:pStyle w:val="BodyTextIndent2"/>
        <w:spacing w:line="240" w:lineRule="auto"/>
        <w:ind w:firstLine="567"/>
        <w:rPr>
          <w:rFonts w:ascii="GHEA Grapalat" w:hAnsi="GHEA Grapalat" w:cs="Sylfaen"/>
          <w:szCs w:val="24"/>
        </w:rPr>
      </w:pPr>
      <w:r w:rsidRPr="0031727D">
        <w:rPr>
          <w:rFonts w:ascii="GHEA Grapalat" w:hAnsi="GHEA Grapalat" w:cs="Sylfaen"/>
          <w:szCs w:val="24"/>
          <w:lang w:val="en-US"/>
        </w:rPr>
        <w:t>Գնահատող</w:t>
      </w:r>
      <w:r w:rsidRPr="002F58FE">
        <w:rPr>
          <w:rFonts w:ascii="GHEA Grapalat" w:hAnsi="GHEA Grapalat" w:cs="Sylfaen"/>
          <w:szCs w:val="24"/>
        </w:rPr>
        <w:t xml:space="preserve"> </w:t>
      </w:r>
      <w:r w:rsidRPr="0031727D">
        <w:rPr>
          <w:rFonts w:ascii="GHEA Grapalat" w:hAnsi="GHEA Grapalat" w:cs="Sylfaen"/>
          <w:szCs w:val="24"/>
          <w:lang w:val="en-US"/>
        </w:rPr>
        <w:t>հանձնաժողովի</w:t>
      </w:r>
      <w:r w:rsidRPr="002F58FE">
        <w:rPr>
          <w:rFonts w:ascii="GHEA Grapalat" w:hAnsi="GHEA Grapalat" w:cs="Sylfaen"/>
          <w:szCs w:val="24"/>
        </w:rPr>
        <w:t xml:space="preserve"> </w:t>
      </w:r>
      <w:r w:rsidRPr="0031727D">
        <w:rPr>
          <w:rFonts w:ascii="GHEA Grapalat" w:hAnsi="GHEA Grapalat" w:cs="Sylfaen"/>
          <w:szCs w:val="24"/>
          <w:lang w:val="en-US"/>
        </w:rPr>
        <w:t>քարտուղարի</w:t>
      </w:r>
      <w:r w:rsidRPr="002F58FE">
        <w:rPr>
          <w:rFonts w:ascii="GHEA Grapalat" w:hAnsi="GHEA Grapalat" w:cs="Sylfaen"/>
          <w:szCs w:val="24"/>
        </w:rPr>
        <w:t xml:space="preserve"> </w:t>
      </w:r>
      <w:r w:rsidRPr="0031727D">
        <w:rPr>
          <w:rFonts w:ascii="GHEA Grapalat" w:hAnsi="GHEA Grapalat" w:cs="Sylfaen"/>
          <w:szCs w:val="24"/>
          <w:lang w:val="en-US"/>
        </w:rPr>
        <w:t>էլեկտրոնային</w:t>
      </w:r>
      <w:r w:rsidRPr="002F58FE">
        <w:rPr>
          <w:rFonts w:ascii="GHEA Grapalat" w:hAnsi="GHEA Grapalat" w:cs="Sylfaen"/>
          <w:szCs w:val="24"/>
        </w:rPr>
        <w:t xml:space="preserve"> </w:t>
      </w:r>
      <w:r w:rsidRPr="0031727D">
        <w:rPr>
          <w:rFonts w:ascii="GHEA Grapalat" w:hAnsi="GHEA Grapalat" w:cs="Sylfaen"/>
          <w:szCs w:val="24"/>
          <w:lang w:val="en-US"/>
        </w:rPr>
        <w:t>փոստի</w:t>
      </w:r>
      <w:r w:rsidRPr="002F58FE">
        <w:rPr>
          <w:rFonts w:ascii="GHEA Grapalat" w:hAnsi="GHEA Grapalat" w:cs="Sylfaen"/>
          <w:szCs w:val="24"/>
        </w:rPr>
        <w:t xml:space="preserve"> </w:t>
      </w:r>
      <w:r w:rsidRPr="0031727D">
        <w:rPr>
          <w:rFonts w:ascii="GHEA Grapalat" w:hAnsi="GHEA Grapalat" w:cs="Sylfaen"/>
          <w:szCs w:val="24"/>
          <w:lang w:val="en-US"/>
        </w:rPr>
        <w:t>հասցեն</w:t>
      </w:r>
      <w:r w:rsidRPr="002F58FE">
        <w:rPr>
          <w:rFonts w:ascii="GHEA Grapalat" w:hAnsi="GHEA Grapalat" w:cs="Sylfaen"/>
          <w:szCs w:val="24"/>
        </w:rPr>
        <w:t xml:space="preserve"> </w:t>
      </w:r>
      <w:r w:rsidRPr="0031727D">
        <w:rPr>
          <w:rFonts w:ascii="GHEA Grapalat" w:hAnsi="GHEA Grapalat" w:cs="Sylfaen"/>
          <w:szCs w:val="24"/>
          <w:lang w:val="en-US"/>
        </w:rPr>
        <w:t>է</w:t>
      </w:r>
      <w:r w:rsidRPr="002F58FE">
        <w:rPr>
          <w:rFonts w:ascii="GHEA Grapalat" w:hAnsi="GHEA Grapalat" w:cs="Sylfaen"/>
          <w:szCs w:val="24"/>
        </w:rPr>
        <w:t>`</w:t>
      </w:r>
    </w:p>
    <w:p w14:paraId="01586EE8" w14:textId="77777777" w:rsidR="0057699A" w:rsidRPr="003E4E74" w:rsidRDefault="00E36B01" w:rsidP="0057699A">
      <w:pPr>
        <w:pStyle w:val="BodyTextIndent"/>
        <w:spacing w:line="240" w:lineRule="auto"/>
        <w:jc w:val="left"/>
        <w:rPr>
          <w:rFonts w:ascii="GHEA Grapalat" w:hAnsi="GHEA Grapalat"/>
          <w:i w:val="0"/>
          <w:sz w:val="22"/>
          <w:szCs w:val="22"/>
          <w:lang w:val="af-ZA"/>
        </w:rPr>
      </w:pPr>
      <w:hyperlink r:id="rId9" w:history="1">
        <w:r w:rsidR="0057699A" w:rsidRPr="00230EE8">
          <w:rPr>
            <w:rStyle w:val="Hyperlink"/>
            <w:rFonts w:ascii="GHEA Grapalat" w:hAnsi="GHEA Grapalat"/>
            <w:i w:val="0"/>
            <w:u w:val="none"/>
            <w:lang w:val="hy-AM"/>
          </w:rPr>
          <w:t>narine</w:t>
        </w:r>
        <w:r w:rsidR="0057699A" w:rsidRPr="00230EE8">
          <w:rPr>
            <w:rStyle w:val="Hyperlink"/>
            <w:rFonts w:ascii="GHEA Grapalat" w:hAnsi="GHEA Grapalat"/>
            <w:i w:val="0"/>
            <w:u w:val="none"/>
            <w:lang w:val="af-ZA"/>
          </w:rPr>
          <w:t>.abrahamyan@yerevan.am</w:t>
        </w:r>
      </w:hyperlink>
      <w:r w:rsidR="0057699A" w:rsidRPr="005E69F7">
        <w:rPr>
          <w:rFonts w:ascii="GHEA Grapalat" w:hAnsi="GHEA Grapalat"/>
          <w:i w:val="0"/>
          <w:sz w:val="22"/>
          <w:szCs w:val="22"/>
          <w:lang w:val="af-ZA"/>
        </w:rPr>
        <w:t xml:space="preserve"> </w:t>
      </w:r>
      <w:r w:rsidR="0057699A" w:rsidRPr="002906C7">
        <w:rPr>
          <w:rFonts w:ascii="GHEA Grapalat" w:hAnsi="GHEA Grapalat"/>
          <w:i w:val="0"/>
          <w:lang w:val="af-ZA"/>
        </w:rPr>
        <w:t xml:space="preserve"> </w:t>
      </w:r>
    </w:p>
    <w:p w14:paraId="01B2228B" w14:textId="77777777" w:rsidR="004E60C0" w:rsidRDefault="004E60C0" w:rsidP="00972342">
      <w:pPr>
        <w:jc w:val="center"/>
        <w:rPr>
          <w:rFonts w:ascii="GHEA Grapalat" w:hAnsi="GHEA Grapalat" w:cs="Sylfaen"/>
          <w:szCs w:val="22"/>
        </w:rPr>
      </w:pPr>
    </w:p>
    <w:p w14:paraId="29E3EBCA" w14:textId="77777777" w:rsidR="004E60C0" w:rsidRDefault="004E60C0" w:rsidP="00972342">
      <w:pPr>
        <w:jc w:val="center"/>
        <w:rPr>
          <w:rFonts w:ascii="GHEA Grapalat" w:hAnsi="GHEA Grapalat" w:cs="Sylfaen"/>
          <w:szCs w:val="22"/>
        </w:rPr>
      </w:pPr>
    </w:p>
    <w:p w14:paraId="27D96E31" w14:textId="77777777" w:rsidR="004E60C0" w:rsidRDefault="004E60C0" w:rsidP="00972342">
      <w:pPr>
        <w:jc w:val="center"/>
        <w:rPr>
          <w:rFonts w:ascii="GHEA Grapalat" w:hAnsi="GHEA Grapalat" w:cs="Sylfaen"/>
          <w:szCs w:val="22"/>
        </w:rPr>
      </w:pPr>
    </w:p>
    <w:p w14:paraId="5B65150E" w14:textId="77777777" w:rsidR="004E60C0" w:rsidRDefault="004E60C0" w:rsidP="00972342">
      <w:pPr>
        <w:jc w:val="center"/>
        <w:rPr>
          <w:rFonts w:ascii="GHEA Grapalat" w:hAnsi="GHEA Grapalat" w:cs="Sylfaen"/>
          <w:szCs w:val="22"/>
        </w:rPr>
      </w:pPr>
    </w:p>
    <w:p w14:paraId="4FE5B052" w14:textId="77777777" w:rsidR="004E60C0" w:rsidRDefault="004E60C0" w:rsidP="00972342">
      <w:pPr>
        <w:jc w:val="center"/>
        <w:rPr>
          <w:rFonts w:ascii="GHEA Grapalat" w:hAnsi="GHEA Grapalat" w:cs="Sylfaen"/>
          <w:szCs w:val="22"/>
        </w:rPr>
      </w:pPr>
    </w:p>
    <w:p w14:paraId="39AA2BC1" w14:textId="77777777" w:rsidR="004E60C0" w:rsidRDefault="004E60C0" w:rsidP="00972342">
      <w:pPr>
        <w:jc w:val="center"/>
        <w:rPr>
          <w:rFonts w:ascii="GHEA Grapalat" w:hAnsi="GHEA Grapalat" w:cs="Sylfaen"/>
          <w:szCs w:val="22"/>
        </w:rPr>
      </w:pPr>
    </w:p>
    <w:p w14:paraId="505D6F84" w14:textId="77777777" w:rsidR="004E60C0" w:rsidRDefault="004E60C0" w:rsidP="00972342">
      <w:pPr>
        <w:jc w:val="center"/>
        <w:rPr>
          <w:rFonts w:ascii="GHEA Grapalat" w:hAnsi="GHEA Grapalat" w:cs="Sylfaen"/>
          <w:szCs w:val="22"/>
        </w:rPr>
      </w:pPr>
    </w:p>
    <w:p w14:paraId="2B8C0414" w14:textId="77777777" w:rsidR="004E60C0" w:rsidRDefault="004E60C0" w:rsidP="00972342">
      <w:pPr>
        <w:jc w:val="center"/>
        <w:rPr>
          <w:rFonts w:ascii="GHEA Grapalat" w:hAnsi="GHEA Grapalat" w:cs="Sylfaen"/>
          <w:szCs w:val="22"/>
        </w:rPr>
      </w:pPr>
    </w:p>
    <w:p w14:paraId="35854709" w14:textId="77777777" w:rsidR="004E60C0" w:rsidRDefault="004E60C0" w:rsidP="00972342">
      <w:pPr>
        <w:jc w:val="center"/>
        <w:rPr>
          <w:rFonts w:ascii="GHEA Grapalat" w:hAnsi="GHEA Grapalat" w:cs="Sylfaen"/>
          <w:szCs w:val="22"/>
        </w:rPr>
      </w:pPr>
    </w:p>
    <w:p w14:paraId="550300F4" w14:textId="77777777" w:rsidR="004E60C0" w:rsidRDefault="004E60C0" w:rsidP="00972342">
      <w:pPr>
        <w:jc w:val="center"/>
        <w:rPr>
          <w:rFonts w:ascii="GHEA Grapalat" w:hAnsi="GHEA Grapalat" w:cs="Sylfaen"/>
          <w:szCs w:val="22"/>
        </w:rPr>
      </w:pPr>
    </w:p>
    <w:p w14:paraId="6F4884ED" w14:textId="77777777" w:rsidR="004E60C0" w:rsidRDefault="004E60C0" w:rsidP="00972342">
      <w:pPr>
        <w:jc w:val="center"/>
        <w:rPr>
          <w:rFonts w:ascii="GHEA Grapalat" w:hAnsi="GHEA Grapalat" w:cs="Sylfaen"/>
          <w:szCs w:val="22"/>
        </w:rPr>
      </w:pPr>
    </w:p>
    <w:p w14:paraId="4C2074B4" w14:textId="77777777" w:rsidR="004E60C0" w:rsidRDefault="004E60C0" w:rsidP="00972342">
      <w:pPr>
        <w:jc w:val="center"/>
        <w:rPr>
          <w:rFonts w:ascii="GHEA Grapalat" w:hAnsi="GHEA Grapalat" w:cs="Sylfaen"/>
          <w:szCs w:val="22"/>
        </w:rPr>
      </w:pPr>
    </w:p>
    <w:p w14:paraId="1429F9EE" w14:textId="77777777" w:rsidR="004E60C0" w:rsidRDefault="004E60C0" w:rsidP="00972342">
      <w:pPr>
        <w:jc w:val="center"/>
        <w:rPr>
          <w:rFonts w:ascii="GHEA Grapalat" w:hAnsi="GHEA Grapalat" w:cs="Sylfaen"/>
          <w:szCs w:val="22"/>
        </w:rPr>
      </w:pPr>
    </w:p>
    <w:p w14:paraId="2965DF74" w14:textId="77777777" w:rsidR="004E60C0" w:rsidRDefault="004E60C0" w:rsidP="00972342">
      <w:pPr>
        <w:jc w:val="center"/>
        <w:rPr>
          <w:rFonts w:ascii="GHEA Grapalat" w:hAnsi="GHEA Grapalat" w:cs="Sylfaen"/>
          <w:szCs w:val="22"/>
        </w:rPr>
      </w:pPr>
    </w:p>
    <w:p w14:paraId="443A1D43" w14:textId="77777777" w:rsidR="004E60C0" w:rsidRDefault="004E60C0" w:rsidP="00972342">
      <w:pPr>
        <w:jc w:val="center"/>
        <w:rPr>
          <w:rFonts w:ascii="GHEA Grapalat" w:hAnsi="GHEA Grapalat" w:cs="Sylfaen"/>
          <w:szCs w:val="22"/>
        </w:rPr>
      </w:pPr>
    </w:p>
    <w:p w14:paraId="04816F0E" w14:textId="77777777" w:rsidR="004E60C0" w:rsidRDefault="004E60C0" w:rsidP="00972342">
      <w:pPr>
        <w:jc w:val="center"/>
        <w:rPr>
          <w:rFonts w:ascii="GHEA Grapalat" w:hAnsi="GHEA Grapalat" w:cs="Sylfaen"/>
          <w:szCs w:val="22"/>
        </w:rPr>
      </w:pPr>
    </w:p>
    <w:p w14:paraId="748E2C26" w14:textId="77777777" w:rsidR="004E60C0" w:rsidRDefault="004E60C0" w:rsidP="00972342">
      <w:pPr>
        <w:jc w:val="center"/>
        <w:rPr>
          <w:rFonts w:ascii="GHEA Grapalat" w:hAnsi="GHEA Grapalat" w:cs="Sylfaen"/>
          <w:szCs w:val="22"/>
        </w:rPr>
      </w:pPr>
    </w:p>
    <w:p w14:paraId="0D409343" w14:textId="77777777" w:rsidR="004E60C0" w:rsidRDefault="004E60C0" w:rsidP="00972342">
      <w:pPr>
        <w:jc w:val="center"/>
        <w:rPr>
          <w:rFonts w:ascii="GHEA Grapalat" w:hAnsi="GHEA Grapalat" w:cs="Sylfaen"/>
          <w:szCs w:val="22"/>
        </w:rPr>
      </w:pPr>
    </w:p>
    <w:p w14:paraId="015E22B9" w14:textId="77777777" w:rsidR="004E60C0" w:rsidRDefault="004E60C0" w:rsidP="00972342">
      <w:pPr>
        <w:jc w:val="center"/>
        <w:rPr>
          <w:rFonts w:ascii="GHEA Grapalat" w:hAnsi="GHEA Grapalat" w:cs="Sylfaen"/>
          <w:szCs w:val="22"/>
        </w:rPr>
      </w:pPr>
    </w:p>
    <w:p w14:paraId="1366BB39" w14:textId="77777777" w:rsidR="004E60C0" w:rsidRDefault="004E60C0" w:rsidP="00972342">
      <w:pPr>
        <w:jc w:val="center"/>
        <w:rPr>
          <w:rFonts w:ascii="GHEA Grapalat" w:hAnsi="GHEA Grapalat" w:cs="Sylfaen"/>
          <w:szCs w:val="22"/>
        </w:rPr>
      </w:pPr>
    </w:p>
    <w:p w14:paraId="67292D08" w14:textId="77777777" w:rsidR="004E60C0" w:rsidRDefault="004E60C0" w:rsidP="00972342">
      <w:pPr>
        <w:jc w:val="center"/>
        <w:rPr>
          <w:rFonts w:ascii="GHEA Grapalat" w:hAnsi="GHEA Grapalat" w:cs="Sylfaen"/>
          <w:szCs w:val="22"/>
        </w:rPr>
      </w:pPr>
    </w:p>
    <w:p w14:paraId="31B18182" w14:textId="77777777" w:rsidR="004E60C0" w:rsidRDefault="004E60C0" w:rsidP="00972342">
      <w:pPr>
        <w:jc w:val="center"/>
        <w:rPr>
          <w:rFonts w:ascii="GHEA Grapalat" w:hAnsi="GHEA Grapalat" w:cs="Sylfaen"/>
          <w:szCs w:val="22"/>
        </w:rPr>
      </w:pPr>
    </w:p>
    <w:p w14:paraId="01C2221C" w14:textId="77777777" w:rsidR="004E60C0" w:rsidRDefault="004E60C0" w:rsidP="00972342">
      <w:pPr>
        <w:jc w:val="center"/>
        <w:rPr>
          <w:rFonts w:ascii="GHEA Grapalat" w:hAnsi="GHEA Grapalat" w:cs="Sylfaen"/>
          <w:szCs w:val="22"/>
        </w:rPr>
      </w:pPr>
    </w:p>
    <w:p w14:paraId="0FA34366" w14:textId="77777777" w:rsidR="004E60C0" w:rsidRDefault="004E60C0" w:rsidP="00972342">
      <w:pPr>
        <w:jc w:val="center"/>
        <w:rPr>
          <w:rFonts w:ascii="GHEA Grapalat" w:hAnsi="GHEA Grapalat" w:cs="Sylfaen"/>
          <w:szCs w:val="22"/>
        </w:rPr>
      </w:pPr>
    </w:p>
    <w:p w14:paraId="055D4E84" w14:textId="77777777" w:rsidR="004E60C0" w:rsidRDefault="004E60C0" w:rsidP="00972342">
      <w:pPr>
        <w:jc w:val="center"/>
        <w:rPr>
          <w:rFonts w:ascii="GHEA Grapalat" w:hAnsi="GHEA Grapalat" w:cs="Sylfaen"/>
          <w:szCs w:val="22"/>
        </w:rPr>
      </w:pPr>
    </w:p>
    <w:p w14:paraId="6799D9BE" w14:textId="77777777" w:rsidR="004E60C0" w:rsidRDefault="004E60C0" w:rsidP="00972342">
      <w:pPr>
        <w:jc w:val="center"/>
        <w:rPr>
          <w:rFonts w:ascii="GHEA Grapalat" w:hAnsi="GHEA Grapalat" w:cs="Sylfaen"/>
          <w:szCs w:val="22"/>
        </w:rPr>
      </w:pPr>
    </w:p>
    <w:p w14:paraId="14434C48" w14:textId="77777777" w:rsidR="004E60C0" w:rsidRDefault="004E60C0" w:rsidP="00972342">
      <w:pPr>
        <w:jc w:val="center"/>
        <w:rPr>
          <w:rFonts w:ascii="GHEA Grapalat" w:hAnsi="GHEA Grapalat" w:cs="Sylfaen"/>
          <w:szCs w:val="22"/>
        </w:rPr>
      </w:pPr>
    </w:p>
    <w:p w14:paraId="74D21C1A" w14:textId="77777777" w:rsidR="004E60C0" w:rsidRDefault="004E60C0" w:rsidP="00972342">
      <w:pPr>
        <w:jc w:val="center"/>
        <w:rPr>
          <w:rFonts w:ascii="GHEA Grapalat" w:hAnsi="GHEA Grapalat" w:cs="Sylfaen"/>
          <w:szCs w:val="22"/>
        </w:rPr>
      </w:pPr>
    </w:p>
    <w:p w14:paraId="3B8D0942" w14:textId="77777777" w:rsidR="004E60C0" w:rsidRDefault="004E60C0" w:rsidP="00972342">
      <w:pPr>
        <w:jc w:val="center"/>
        <w:rPr>
          <w:rFonts w:ascii="GHEA Grapalat" w:hAnsi="GHEA Grapalat" w:cs="Sylfaen"/>
          <w:szCs w:val="22"/>
        </w:rPr>
      </w:pPr>
    </w:p>
    <w:p w14:paraId="2CA8ED8A" w14:textId="77777777" w:rsidR="004E60C0" w:rsidRDefault="004E60C0" w:rsidP="00972342">
      <w:pPr>
        <w:jc w:val="center"/>
        <w:rPr>
          <w:rFonts w:ascii="GHEA Grapalat" w:hAnsi="GHEA Grapalat" w:cs="Sylfaen"/>
          <w:szCs w:val="22"/>
        </w:rPr>
      </w:pPr>
    </w:p>
    <w:p w14:paraId="67AD8253" w14:textId="77777777" w:rsidR="004E60C0" w:rsidRDefault="004E60C0" w:rsidP="00972342">
      <w:pPr>
        <w:jc w:val="center"/>
        <w:rPr>
          <w:rFonts w:ascii="GHEA Grapalat" w:hAnsi="GHEA Grapalat" w:cs="Sylfaen"/>
          <w:szCs w:val="22"/>
        </w:rPr>
      </w:pPr>
    </w:p>
    <w:p w14:paraId="066D9707" w14:textId="77777777" w:rsidR="004E60C0" w:rsidRDefault="004E60C0" w:rsidP="00972342">
      <w:pPr>
        <w:jc w:val="center"/>
        <w:rPr>
          <w:rFonts w:ascii="GHEA Grapalat" w:hAnsi="GHEA Grapalat" w:cs="Sylfaen"/>
          <w:szCs w:val="22"/>
        </w:rPr>
      </w:pPr>
    </w:p>
    <w:p w14:paraId="35479819" w14:textId="77777777" w:rsidR="004E60C0" w:rsidRDefault="004E60C0" w:rsidP="00972342">
      <w:pPr>
        <w:jc w:val="center"/>
        <w:rPr>
          <w:rFonts w:ascii="GHEA Grapalat" w:hAnsi="GHEA Grapalat" w:cs="Sylfaen"/>
          <w:szCs w:val="22"/>
        </w:rPr>
      </w:pPr>
    </w:p>
    <w:p w14:paraId="16A2C589" w14:textId="36638F9A" w:rsidR="004E60C0" w:rsidRPr="00A71D81" w:rsidRDefault="004E60C0" w:rsidP="00972342">
      <w:pPr>
        <w:jc w:val="center"/>
        <w:rPr>
          <w:rFonts w:ascii="GHEA Grapalat" w:hAnsi="GHEA Grapalat"/>
          <w:szCs w:val="22"/>
          <w:lang w:val="af-ZA"/>
        </w:rPr>
      </w:pPr>
      <w:r w:rsidRPr="00A71D81">
        <w:rPr>
          <w:rFonts w:ascii="GHEA Grapalat" w:hAnsi="GHEA Grapalat" w:cs="Sylfaen"/>
          <w:szCs w:val="22"/>
        </w:rPr>
        <w:lastRenderedPageBreak/>
        <w:t>ՄԱՍ</w:t>
      </w:r>
      <w:r w:rsidRPr="00A71D81">
        <w:rPr>
          <w:rFonts w:ascii="GHEA Grapalat" w:hAnsi="GHEA Grapalat" w:cs="Times Armenian"/>
          <w:szCs w:val="22"/>
          <w:lang w:val="af-ZA"/>
        </w:rPr>
        <w:t xml:space="preserve"> I</w:t>
      </w:r>
    </w:p>
    <w:p w14:paraId="7D80D30F" w14:textId="77777777" w:rsidR="004E60C0" w:rsidRPr="00A71D81" w:rsidRDefault="004E60C0" w:rsidP="00972342">
      <w:pPr>
        <w:pStyle w:val="Heading3"/>
        <w:spacing w:line="240" w:lineRule="auto"/>
        <w:ind w:firstLine="567"/>
        <w:rPr>
          <w:rFonts w:ascii="GHEA Grapalat" w:hAnsi="GHEA Grapalat"/>
          <w:sz w:val="24"/>
          <w:szCs w:val="22"/>
          <w:lang w:val="af-ZA"/>
        </w:rPr>
      </w:pPr>
    </w:p>
    <w:p w14:paraId="522DF2CA" w14:textId="77777777" w:rsidR="004E60C0" w:rsidRPr="00A71D81" w:rsidRDefault="004E60C0" w:rsidP="0097234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47C81177" w14:textId="77777777" w:rsidR="004E60C0" w:rsidRPr="00A71D81" w:rsidRDefault="004E60C0" w:rsidP="00972342">
      <w:pPr>
        <w:ind w:left="360"/>
        <w:jc w:val="center"/>
        <w:rPr>
          <w:rFonts w:ascii="GHEA Grapalat" w:hAnsi="GHEA Grapalat" w:cs="Sylfaen"/>
          <w:b/>
          <w:sz w:val="20"/>
        </w:rPr>
      </w:pPr>
    </w:p>
    <w:p w14:paraId="6152D327" w14:textId="44E57647" w:rsidR="004E60C0" w:rsidRPr="009906C9" w:rsidRDefault="004E60C0" w:rsidP="004E60C0">
      <w:pPr>
        <w:pStyle w:val="Heading3"/>
        <w:spacing w:line="240" w:lineRule="auto"/>
        <w:ind w:firstLine="567"/>
        <w:jc w:val="both"/>
        <w:rPr>
          <w:rFonts w:ascii="GHEA Grapalat" w:hAnsi="GHEA Grapalat" w:cs="Sylfaen"/>
          <w:i w:val="0"/>
        </w:rPr>
      </w:pPr>
      <w:r w:rsidRPr="00AE2768">
        <w:rPr>
          <w:rFonts w:ascii="GHEA Grapalat" w:hAnsi="GHEA Grapalat" w:cs="Sylfaen"/>
          <w:i w:val="0"/>
        </w:rPr>
        <w:t>1.1 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Pr="009906C9">
        <w:rPr>
          <w:rFonts w:ascii="GHEA Grapalat" w:hAnsi="GHEA Grapalat" w:cs="Sylfaen"/>
          <w:i w:val="0"/>
        </w:rPr>
        <w:t xml:space="preserve">&lt;&lt;Երքաղլույս&gt;&gt; ՓԲԸ </w:t>
      </w:r>
      <w:r w:rsidRPr="00AE2768">
        <w:rPr>
          <w:rFonts w:ascii="GHEA Grapalat" w:hAnsi="GHEA Grapalat" w:cs="Sylfaen"/>
          <w:i w:val="0"/>
        </w:rPr>
        <w:t>կարիքների</w:t>
      </w:r>
      <w:r w:rsidRPr="009906C9">
        <w:rPr>
          <w:rFonts w:ascii="GHEA Grapalat" w:hAnsi="GHEA Grapalat" w:cs="Sylfaen"/>
          <w:i w:val="0"/>
        </w:rPr>
        <w:t xml:space="preserve"> </w:t>
      </w:r>
      <w:r w:rsidRPr="00AE2768">
        <w:rPr>
          <w:rFonts w:ascii="GHEA Grapalat" w:hAnsi="GHEA Grapalat" w:cs="Sylfaen"/>
          <w:i w:val="0"/>
        </w:rPr>
        <w:t>համար</w:t>
      </w:r>
      <w:r w:rsidRPr="009906C9">
        <w:rPr>
          <w:rFonts w:ascii="GHEA Grapalat" w:hAnsi="GHEA Grapalat" w:cs="Sylfaen"/>
          <w:i w:val="0"/>
        </w:rPr>
        <w:t xml:space="preserve"> </w:t>
      </w:r>
      <w:r w:rsidR="00622D53">
        <w:rPr>
          <w:rFonts w:ascii="GHEA Grapalat" w:hAnsi="GHEA Grapalat" w:cs="Sylfaen"/>
          <w:i w:val="0"/>
        </w:rPr>
        <w:t xml:space="preserve">կահույքի </w:t>
      </w:r>
      <w:r w:rsidRPr="009906C9">
        <w:rPr>
          <w:rFonts w:ascii="GHEA Grapalat" w:hAnsi="GHEA Grapalat" w:cs="Sylfaen"/>
          <w:i w:val="0"/>
        </w:rPr>
        <w:t xml:space="preserve">ձեռքբերումը (այսուհետ` նաև ապրանք), </w:t>
      </w:r>
      <w:r w:rsidR="00F25C2E" w:rsidRPr="009906C9">
        <w:rPr>
          <w:rFonts w:ascii="GHEA Grapalat" w:hAnsi="GHEA Grapalat" w:cs="Sylfaen"/>
          <w:i w:val="0"/>
        </w:rPr>
        <w:t>որը</w:t>
      </w:r>
      <w:r w:rsidRPr="009906C9">
        <w:rPr>
          <w:rFonts w:ascii="GHEA Grapalat" w:hAnsi="GHEA Grapalat" w:cs="Sylfaen"/>
          <w:i w:val="0"/>
        </w:rPr>
        <w:t xml:space="preserve"> խմբավորված</w:t>
      </w:r>
      <w:r w:rsidR="008C3873">
        <w:rPr>
          <w:rFonts w:ascii="GHEA Grapalat" w:hAnsi="GHEA Grapalat" w:cs="Sylfaen"/>
          <w:i w:val="0"/>
        </w:rPr>
        <w:t xml:space="preserve"> </w:t>
      </w:r>
      <w:r w:rsidRPr="009906C9">
        <w:rPr>
          <w:rFonts w:ascii="GHEA Grapalat" w:hAnsi="GHEA Grapalat" w:cs="Sylfaen"/>
          <w:i w:val="0"/>
        </w:rPr>
        <w:t>է «</w:t>
      </w:r>
      <w:r w:rsidR="00F25C2E" w:rsidRPr="009906C9">
        <w:rPr>
          <w:rFonts w:ascii="GHEA Grapalat" w:hAnsi="GHEA Grapalat" w:cs="Sylfaen"/>
          <w:i w:val="0"/>
        </w:rPr>
        <w:t>1</w:t>
      </w:r>
      <w:r w:rsidRPr="009906C9">
        <w:rPr>
          <w:rFonts w:ascii="GHEA Grapalat" w:hAnsi="GHEA Grapalat" w:cs="Sylfaen"/>
          <w:i w:val="0"/>
        </w:rPr>
        <w:t xml:space="preserve">» </w:t>
      </w:r>
      <w:r w:rsidRPr="00AE2768">
        <w:rPr>
          <w:rFonts w:ascii="GHEA Grapalat" w:hAnsi="GHEA Grapalat" w:cs="Sylfaen"/>
          <w:i w:val="0"/>
        </w:rPr>
        <w:t>չափաբաժնում</w:t>
      </w:r>
      <w:r w:rsidRPr="009906C9">
        <w:rPr>
          <w:rFonts w:ascii="GHEA Grapalat" w:hAnsi="GHEA Grapalat" w:cs="Sylfaen"/>
          <w:i w:val="0"/>
        </w:rPr>
        <w:t>`</w:t>
      </w:r>
    </w:p>
    <w:p w14:paraId="1E6F98B6" w14:textId="77777777" w:rsidR="00983B5D" w:rsidRPr="00983B5D" w:rsidRDefault="00983B5D" w:rsidP="00983B5D">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4"/>
        <w:gridCol w:w="2268"/>
        <w:gridCol w:w="6068"/>
      </w:tblGrid>
      <w:tr w:rsidR="006675F2" w:rsidRPr="00A71D81" w14:paraId="21FBE128" w14:textId="77777777" w:rsidTr="00622D53">
        <w:trPr>
          <w:trHeight w:val="480"/>
        </w:trPr>
        <w:tc>
          <w:tcPr>
            <w:tcW w:w="4282" w:type="dxa"/>
            <w:gridSpan w:val="2"/>
            <w:vAlign w:val="center"/>
          </w:tcPr>
          <w:p w14:paraId="1C0B524E" w14:textId="77777777" w:rsidR="006675F2" w:rsidRPr="00622D53" w:rsidRDefault="006675F2" w:rsidP="00D30C7A">
            <w:pPr>
              <w:pStyle w:val="BodyTextIndent2"/>
              <w:spacing w:line="240" w:lineRule="auto"/>
              <w:ind w:firstLine="0"/>
              <w:jc w:val="center"/>
              <w:rPr>
                <w:rFonts w:ascii="GHEA Grapalat" w:hAnsi="GHEA Grapalat"/>
                <w:b/>
                <w:bCs/>
                <w:i/>
                <w:iCs/>
                <w:sz w:val="22"/>
                <w:szCs w:val="22"/>
              </w:rPr>
            </w:pPr>
            <w:r w:rsidRPr="00622D53">
              <w:rPr>
                <w:rFonts w:ascii="GHEA Grapalat" w:hAnsi="GHEA Grapalat"/>
                <w:b/>
                <w:bCs/>
                <w:i/>
                <w:iCs/>
                <w:sz w:val="22"/>
                <w:szCs w:val="22"/>
              </w:rPr>
              <w:t xml:space="preserve">Չափաբաժինների </w:t>
            </w:r>
          </w:p>
        </w:tc>
        <w:tc>
          <w:tcPr>
            <w:tcW w:w="6068"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22D53">
        <w:trPr>
          <w:trHeight w:val="292"/>
        </w:trPr>
        <w:tc>
          <w:tcPr>
            <w:tcW w:w="2014" w:type="dxa"/>
            <w:vAlign w:val="center"/>
          </w:tcPr>
          <w:p w14:paraId="56F98170" w14:textId="77777777" w:rsidR="006675F2" w:rsidRPr="00622D53" w:rsidRDefault="00D30C7A" w:rsidP="00622D53">
            <w:pPr>
              <w:pStyle w:val="BodyTextIndent2"/>
              <w:spacing w:line="240" w:lineRule="auto"/>
              <w:ind w:firstLine="0"/>
              <w:jc w:val="center"/>
              <w:rPr>
                <w:rFonts w:ascii="GHEA Grapalat" w:hAnsi="GHEA Grapalat"/>
                <w:b/>
                <w:bCs/>
                <w:i/>
                <w:iCs/>
                <w:sz w:val="22"/>
                <w:szCs w:val="22"/>
              </w:rPr>
            </w:pPr>
            <w:r w:rsidRPr="00622D53">
              <w:rPr>
                <w:rFonts w:ascii="GHEA Grapalat" w:hAnsi="GHEA Grapalat"/>
                <w:b/>
                <w:bCs/>
                <w:i/>
                <w:iCs/>
                <w:sz w:val="22"/>
                <w:szCs w:val="22"/>
              </w:rPr>
              <w:t>համարները</w:t>
            </w:r>
          </w:p>
        </w:tc>
        <w:tc>
          <w:tcPr>
            <w:tcW w:w="2268" w:type="dxa"/>
            <w:vAlign w:val="center"/>
          </w:tcPr>
          <w:p w14:paraId="25E73BC9" w14:textId="77777777" w:rsidR="006675F2" w:rsidRPr="00622D53" w:rsidRDefault="00D30C7A" w:rsidP="00622D53">
            <w:pPr>
              <w:pStyle w:val="BodyTextIndent2"/>
              <w:spacing w:line="240" w:lineRule="auto"/>
              <w:ind w:hanging="79"/>
              <w:jc w:val="center"/>
              <w:rPr>
                <w:rFonts w:ascii="GHEA Grapalat" w:hAnsi="GHEA Grapalat"/>
                <w:b/>
                <w:bCs/>
                <w:i/>
                <w:iCs/>
                <w:sz w:val="22"/>
                <w:szCs w:val="22"/>
                <w:lang w:val="hy-AM"/>
              </w:rPr>
            </w:pPr>
            <w:r w:rsidRPr="00622D53">
              <w:rPr>
                <w:rFonts w:ascii="GHEA Grapalat" w:hAnsi="GHEA Grapalat"/>
                <w:b/>
                <w:bCs/>
                <w:i/>
                <w:iCs/>
                <w:sz w:val="22"/>
                <w:szCs w:val="22"/>
                <w:lang w:val="hy-AM"/>
              </w:rPr>
              <w:t>գնման</w:t>
            </w:r>
            <w:r w:rsidRPr="00622D53">
              <w:rPr>
                <w:rFonts w:ascii="GHEA Grapalat" w:hAnsi="GHEA Grapalat"/>
                <w:b/>
                <w:bCs/>
                <w:i/>
                <w:iCs/>
                <w:sz w:val="22"/>
                <w:szCs w:val="22"/>
                <w:lang w:val="en-US"/>
              </w:rPr>
              <w:t xml:space="preserve"> </w:t>
            </w:r>
            <w:r w:rsidRPr="00622D53">
              <w:rPr>
                <w:rFonts w:ascii="GHEA Grapalat" w:hAnsi="GHEA Grapalat"/>
                <w:b/>
                <w:bCs/>
                <w:i/>
                <w:iCs/>
                <w:sz w:val="22"/>
                <w:szCs w:val="22"/>
                <w:lang w:val="hy-AM"/>
              </w:rPr>
              <w:t xml:space="preserve"> գինը</w:t>
            </w:r>
          </w:p>
          <w:p w14:paraId="3CE79196" w14:textId="559FB828" w:rsidR="00622D53" w:rsidRPr="00622D53" w:rsidRDefault="00622D53" w:rsidP="00622D53">
            <w:pPr>
              <w:pStyle w:val="BodyTextIndent2"/>
              <w:spacing w:line="240" w:lineRule="auto"/>
              <w:ind w:hanging="79"/>
              <w:jc w:val="center"/>
              <w:rPr>
                <w:rFonts w:ascii="GHEA Grapalat" w:hAnsi="GHEA Grapalat"/>
                <w:b/>
                <w:bCs/>
                <w:i/>
                <w:iCs/>
                <w:sz w:val="22"/>
                <w:szCs w:val="22"/>
                <w:lang w:val="en-US"/>
              </w:rPr>
            </w:pPr>
            <w:r w:rsidRPr="00622D53">
              <w:rPr>
                <w:rFonts w:ascii="GHEA Grapalat" w:hAnsi="GHEA Grapalat"/>
                <w:b/>
                <w:bCs/>
                <w:i/>
                <w:iCs/>
                <w:sz w:val="22"/>
                <w:szCs w:val="22"/>
                <w:lang w:val="en-US"/>
              </w:rPr>
              <w:t>ՀՀ դրամ</w:t>
            </w:r>
          </w:p>
        </w:tc>
        <w:tc>
          <w:tcPr>
            <w:tcW w:w="6068"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57699A" w:rsidRPr="005209FA" w14:paraId="69B811A7" w14:textId="77777777" w:rsidTr="00D7710D">
        <w:trPr>
          <w:trHeight w:val="424"/>
        </w:trPr>
        <w:tc>
          <w:tcPr>
            <w:tcW w:w="2014" w:type="dxa"/>
            <w:vAlign w:val="center"/>
          </w:tcPr>
          <w:p w14:paraId="6D70B21A" w14:textId="59B8AC4A" w:rsidR="0057699A" w:rsidRPr="00A71D81" w:rsidRDefault="0057699A" w:rsidP="0057699A">
            <w:pPr>
              <w:pStyle w:val="BodyTextIndent2"/>
              <w:spacing w:line="240" w:lineRule="auto"/>
              <w:ind w:firstLine="0"/>
              <w:jc w:val="center"/>
              <w:rPr>
                <w:rFonts w:ascii="GHEA Grapalat" w:hAnsi="GHEA Grapalat"/>
                <w:sz w:val="16"/>
              </w:rPr>
            </w:pPr>
            <w:r>
              <w:rPr>
                <w:rFonts w:ascii="GHEA Grapalat" w:hAnsi="GHEA Grapalat"/>
                <w:sz w:val="16"/>
              </w:rPr>
              <w:t>1</w:t>
            </w:r>
            <w:r w:rsidRPr="009E0DCA">
              <w:rPr>
                <w:rFonts w:ascii="GHEA Grapalat" w:hAnsi="GHEA Grapalat" w:cs="Arial"/>
                <w:color w:val="000000"/>
                <w:sz w:val="22"/>
              </w:rPr>
              <w:t xml:space="preserve"> </w:t>
            </w:r>
          </w:p>
        </w:tc>
        <w:tc>
          <w:tcPr>
            <w:tcW w:w="2268" w:type="dxa"/>
            <w:vAlign w:val="center"/>
          </w:tcPr>
          <w:p w14:paraId="176D7CD8" w14:textId="18D2C8D5" w:rsidR="0057699A" w:rsidRPr="00F25C2E" w:rsidRDefault="00F25C2E" w:rsidP="0057699A">
            <w:pPr>
              <w:pStyle w:val="BodyTextIndent2"/>
              <w:spacing w:line="240" w:lineRule="auto"/>
              <w:ind w:firstLine="0"/>
              <w:jc w:val="center"/>
              <w:rPr>
                <w:rFonts w:asciiTheme="minorHAnsi" w:hAnsiTheme="minorHAnsi" w:cs="Arial"/>
                <w:color w:val="000000"/>
                <w:sz w:val="22"/>
                <w:lang w:val="hy-AM"/>
              </w:rPr>
            </w:pPr>
            <w:r>
              <w:rPr>
                <w:rFonts w:asciiTheme="minorHAnsi" w:hAnsiTheme="minorHAnsi" w:cs="Arial"/>
                <w:sz w:val="22"/>
                <w:lang w:val="hy-AM"/>
              </w:rPr>
              <w:t>400000</w:t>
            </w:r>
          </w:p>
        </w:tc>
        <w:tc>
          <w:tcPr>
            <w:tcW w:w="6068" w:type="dxa"/>
            <w:vAlign w:val="center"/>
          </w:tcPr>
          <w:p w14:paraId="5E5B2570" w14:textId="55EA0C54" w:rsidR="0057699A" w:rsidRPr="0057699A" w:rsidRDefault="00F25C2E" w:rsidP="0057699A">
            <w:pPr>
              <w:pStyle w:val="BodyTextIndent2"/>
              <w:spacing w:line="240" w:lineRule="auto"/>
              <w:ind w:firstLine="0"/>
              <w:rPr>
                <w:rFonts w:ascii="GHEA Grapalat" w:hAnsi="GHEA Grapalat"/>
                <w:sz w:val="22"/>
                <w:u w:val="single"/>
                <w:vertAlign w:val="subscript"/>
              </w:rPr>
            </w:pPr>
            <w:r>
              <w:rPr>
                <w:rFonts w:ascii="GHEA Grapalat" w:hAnsi="GHEA Grapalat" w:cs="Arial"/>
                <w:color w:val="000000"/>
                <w:sz w:val="22"/>
                <w:lang w:val="hy-AM"/>
              </w:rPr>
              <w:t>Փափուկ բազկաթոռ</w:t>
            </w:r>
            <w:r w:rsidR="0057699A" w:rsidRPr="0057699A">
              <w:rPr>
                <w:rFonts w:ascii="GHEA Grapalat" w:hAnsi="GHEA Grapalat" w:cs="Arial"/>
                <w:color w:val="000000"/>
                <w:sz w:val="22"/>
              </w:rPr>
              <w:t xml:space="preserve"> </w:t>
            </w:r>
          </w:p>
        </w:tc>
      </w:tr>
    </w:tbl>
    <w:p w14:paraId="110DEB1B" w14:textId="77777777" w:rsidR="00246B1A" w:rsidRDefault="00246B1A" w:rsidP="004E60C0">
      <w:pPr>
        <w:pStyle w:val="BodyTextIndent2"/>
        <w:spacing w:line="240" w:lineRule="auto"/>
        <w:ind w:firstLine="567"/>
        <w:rPr>
          <w:rFonts w:ascii="Sylfaen" w:hAnsi="Sylfaen" w:cs="Sylfaen"/>
          <w:b/>
          <w:i/>
          <w:sz w:val="32"/>
          <w:szCs w:val="24"/>
          <w:lang w:val="ru-RU"/>
        </w:rPr>
      </w:pPr>
    </w:p>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F828E98" w14:textId="77777777" w:rsidR="00CC049D" w:rsidRPr="00A71D81" w:rsidRDefault="00CC049D" w:rsidP="00EF3662">
      <w:pPr>
        <w:pStyle w:val="BodyTextIndent2"/>
        <w:spacing w:line="240" w:lineRule="auto"/>
        <w:ind w:firstLine="567"/>
        <w:rPr>
          <w:rFonts w:ascii="GHEA Grapalat" w:hAnsi="GHEA Grapalat"/>
        </w:rPr>
      </w:pPr>
    </w:p>
    <w:p w14:paraId="0DD4D222" w14:textId="77777777" w:rsidR="004E60C0" w:rsidRPr="000E2DAE" w:rsidRDefault="004E60C0" w:rsidP="004E60C0">
      <w:pPr>
        <w:pStyle w:val="BodyTextIndent2"/>
        <w:spacing w:line="240" w:lineRule="auto"/>
        <w:ind w:firstLine="567"/>
        <w:rPr>
          <w:rFonts w:ascii="GHEA Grapalat" w:hAnsi="GHEA Grapalat"/>
        </w:rPr>
      </w:pPr>
      <w:r w:rsidRPr="00AE2768">
        <w:rPr>
          <w:rFonts w:ascii="GHEA Grapalat" w:hAnsi="GHEA Grapalat"/>
        </w:rPr>
        <w:t xml:space="preserve">1.2 </w:t>
      </w: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4EBD8FD5" w:rsidR="003E093F" w:rsidRPr="004E60C0" w:rsidRDefault="00EA4B24" w:rsidP="003E093F">
      <w:pPr>
        <w:ind w:firstLine="567"/>
        <w:jc w:val="both"/>
        <w:rPr>
          <w:rFonts w:ascii="GHEA Grapalat" w:hAnsi="GHEA Grapalat" w:cs="Arial"/>
          <w:b/>
          <w:sz w:val="20"/>
          <w:lang w:val="hy-AM"/>
        </w:rPr>
      </w:pPr>
      <w:r w:rsidRPr="004E60C0">
        <w:rPr>
          <w:rFonts w:ascii="GHEA Grapalat" w:hAnsi="GHEA Grapalat"/>
          <w:b/>
          <w:color w:val="000000"/>
          <w:sz w:val="20"/>
          <w:szCs w:val="20"/>
          <w:lang w:val="hy-AM"/>
        </w:rPr>
        <w:t>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w:t>
      </w:r>
      <w:r w:rsidR="00A07EE4">
        <w:rPr>
          <w:rFonts w:ascii="GHEA Grapalat" w:hAnsi="GHEA Grapalat"/>
          <w:b/>
          <w:color w:val="000000"/>
          <w:sz w:val="20"/>
          <w:szCs w:val="20"/>
          <w:lang w:val="hy-AM"/>
        </w:rPr>
        <w:t>պ</w:t>
      </w:r>
      <w:r w:rsidRPr="004E60C0">
        <w:rPr>
          <w:rFonts w:ascii="GHEA Grapalat" w:hAnsi="GHEA Grapalat"/>
          <w:b/>
          <w:color w:val="000000"/>
          <w:sz w:val="20"/>
          <w:szCs w:val="20"/>
          <w:lang w:val="hy-AM"/>
        </w:rPr>
        <w:t xml:space="preserve">ությունը, հայտերը բացելու օրվա դրությամբ ունի միջազգային հեղինակավոր կազմակերպությունների (Fitch, Moodys, </w:t>
      </w:r>
      <w:hyperlink r:id="rId10" w:tgtFrame="_blank" w:history="1">
        <w:r w:rsidRPr="004E60C0">
          <w:rPr>
            <w:rFonts w:ascii="GHEA Grapalat" w:hAnsi="GHEA Grapalat"/>
            <w:b/>
            <w:color w:val="000000"/>
            <w:sz w:val="20"/>
            <w:szCs w:val="20"/>
            <w:lang w:val="hy-AM"/>
          </w:rPr>
          <w:t>Standard &amp; Poor’s</w:t>
        </w:r>
      </w:hyperlink>
      <w:r w:rsidRPr="004E60C0">
        <w:rPr>
          <w:rFonts w:ascii="Calibri" w:hAnsi="Calibri" w:cs="Calibri"/>
          <w:b/>
          <w:color w:val="000000"/>
          <w:sz w:val="20"/>
          <w:szCs w:val="20"/>
          <w:lang w:val="hy-AM"/>
        </w:rPr>
        <w:t> </w:t>
      </w:r>
      <w:r w:rsidRPr="004E60C0">
        <w:rPr>
          <w:rFonts w:ascii="GHEA Grapalat" w:hAnsi="GHEA Grapalat"/>
          <w:b/>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4E60C0">
        <w:rPr>
          <w:rFonts w:ascii="GHEA Grapalat" w:hAnsi="GHEA Grapalat" w:cs="Arial"/>
          <w:b/>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45C660F3"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002A753B">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4400F3C1"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88E2B8F"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lastRenderedPageBreak/>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EAFCE96"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252231">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7E9857D6" w14:textId="7B595C2F" w:rsidR="004E60C0" w:rsidRPr="009C5918" w:rsidRDefault="004E60C0" w:rsidP="004E60C0">
      <w:pPr>
        <w:pStyle w:val="BodyTextIndent2"/>
        <w:spacing w:line="240" w:lineRule="auto"/>
        <w:ind w:firstLine="567"/>
        <w:rPr>
          <w:rFonts w:ascii="GHEA Grapalat" w:hAnsi="GHEA Grapalat" w:cs="Sylfaen"/>
          <w:sz w:val="22"/>
          <w:szCs w:val="24"/>
          <w:lang w:val="hy-AM"/>
        </w:rPr>
      </w:pPr>
      <w:r w:rsidRPr="00A71D81">
        <w:rPr>
          <w:rFonts w:ascii="GHEA Grapalat" w:hAnsi="GHEA Grapalat" w:cs="Sylfaen"/>
          <w:szCs w:val="24"/>
          <w:lang w:val="hy-AM"/>
        </w:rPr>
        <w:t xml:space="preserve">4.2  </w:t>
      </w:r>
      <w:r w:rsidRPr="00AE2768">
        <w:rPr>
          <w:rFonts w:ascii="GHEA Grapalat" w:hAnsi="GHEA Grapalat" w:cs="Sylfaen"/>
          <w:szCs w:val="24"/>
          <w:lang w:val="hy-AM"/>
        </w:rPr>
        <w:t xml:space="preserve">Ընթացակարգի հայտերն անհրաժեշտ է ներկայացնել </w:t>
      </w:r>
      <w:r w:rsidRPr="002F58FE">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2F58FE">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8C1D39">
        <w:rPr>
          <w:rFonts w:ascii="GHEA Grapalat" w:hAnsi="GHEA Grapalat" w:cs="Sylfaen"/>
          <w:b/>
          <w:szCs w:val="24"/>
          <w:lang w:val="hy-AM"/>
        </w:rPr>
        <w:t>7</w:t>
      </w:r>
      <w:r w:rsidRPr="003C5607">
        <w:rPr>
          <w:rFonts w:ascii="GHEA Grapalat" w:hAnsi="GHEA Grapalat" w:cs="Sylfaen"/>
          <w:b/>
          <w:szCs w:val="24"/>
          <w:lang w:val="hy-AM"/>
        </w:rPr>
        <w:t>-րդ</w:t>
      </w:r>
      <w:r w:rsidRPr="002F58FE">
        <w:rPr>
          <w:rFonts w:ascii="GHEA Grapalat" w:hAnsi="GHEA Grapalat" w:cs="Sylfaen"/>
          <w:b/>
          <w:szCs w:val="24"/>
          <w:lang w:val="hy-AM"/>
        </w:rPr>
        <w:t xml:space="preserve"> օրվա ժամը </w:t>
      </w:r>
      <w:r w:rsidRPr="00061FDB">
        <w:rPr>
          <w:rFonts w:ascii="GHEA Grapalat" w:hAnsi="GHEA Grapalat"/>
          <w:b/>
        </w:rPr>
        <w:t>1</w:t>
      </w:r>
      <w:r w:rsidR="00791B98">
        <w:rPr>
          <w:rFonts w:ascii="GHEA Grapalat" w:hAnsi="GHEA Grapalat"/>
          <w:b/>
        </w:rPr>
        <w:t>1</w:t>
      </w:r>
      <w:r w:rsidRPr="00061FDB">
        <w:rPr>
          <w:rFonts w:ascii="GHEA Grapalat" w:hAnsi="GHEA Grapalat"/>
          <w:b/>
        </w:rPr>
        <w:t>:</w:t>
      </w:r>
      <w:r w:rsidRPr="002A753B">
        <w:rPr>
          <w:rFonts w:ascii="GHEA Grapalat" w:hAnsi="GHEA Grapalat" w:cs="Sylfaen"/>
          <w:b/>
          <w:szCs w:val="24"/>
          <w:lang w:val="hy-AM"/>
        </w:rPr>
        <w:t>00</w:t>
      </w:r>
      <w:r w:rsidRPr="002F58FE">
        <w:rPr>
          <w:rFonts w:ascii="GHEA Grapalat" w:hAnsi="GHEA Grapalat" w:cs="Sylfaen"/>
          <w:b/>
          <w:szCs w:val="24"/>
          <w:lang w:val="hy-AM"/>
        </w:rPr>
        <w:t xml:space="preserve">-ն, </w:t>
      </w:r>
      <w:r w:rsidRPr="002A753B">
        <w:rPr>
          <w:rFonts w:ascii="GHEA Grapalat" w:hAnsi="GHEA Grapalat" w:cs="Sylfaen"/>
          <w:b/>
          <w:szCs w:val="24"/>
          <w:lang w:val="hy-AM"/>
        </w:rPr>
        <w:t>ք. Երևան</w:t>
      </w:r>
      <w:r w:rsidR="002A753B" w:rsidRPr="002A753B">
        <w:rPr>
          <w:rFonts w:ascii="GHEA Grapalat" w:hAnsi="GHEA Grapalat" w:cs="Sylfaen"/>
          <w:b/>
          <w:szCs w:val="24"/>
          <w:lang w:val="hy-AM"/>
        </w:rPr>
        <w:t>,</w:t>
      </w:r>
      <w:r w:rsidRPr="002A753B">
        <w:rPr>
          <w:rFonts w:ascii="GHEA Grapalat" w:hAnsi="GHEA Grapalat" w:cs="Sylfaen"/>
          <w:b/>
          <w:szCs w:val="24"/>
          <w:lang w:val="hy-AM"/>
        </w:rPr>
        <w:t xml:space="preserve"> Բուզանդի 1/4 հասցեով</w:t>
      </w:r>
      <w:r w:rsidRPr="009C5918">
        <w:rPr>
          <w:rFonts w:ascii="GHEA Grapalat" w:hAnsi="GHEA Grapalat" w:cs="Sylfaen"/>
          <w:sz w:val="22"/>
          <w:szCs w:val="24"/>
          <w:lang w:val="hy-AM"/>
        </w:rPr>
        <w:t xml:space="preserve">։  </w:t>
      </w:r>
    </w:p>
    <w:p w14:paraId="0DE93E7A" w14:textId="49CAEBF5"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52231">
        <w:rPr>
          <w:rFonts w:ascii="GHEA Grapalat" w:hAnsi="GHEA Grapalat" w:cs="Sylfaen"/>
          <w:szCs w:val="24"/>
          <w:lang w:val="hy-AM"/>
        </w:rPr>
        <w:t>Նարինե Աբրահամյանը</w:t>
      </w:r>
      <w:r w:rsidR="004E60C0" w:rsidRPr="00A71D81">
        <w:rPr>
          <w:rFonts w:ascii="GHEA Grapalat" w:hAnsi="GHEA Grapalat" w:cs="Sylfaen"/>
          <w:szCs w:val="24"/>
          <w:lang w:val="hy-AM"/>
        </w:rPr>
        <w:t xml:space="preserve">։ </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4E60C0">
        <w:rPr>
          <w:rFonts w:ascii="GHEA Grapalat" w:hAnsi="GHEA Grapalat" w:cs="Sylfaen"/>
          <w:b/>
          <w:sz w:val="20"/>
          <w:szCs w:val="24"/>
          <w:lang w:val="hy-AM" w:eastAsia="en-US"/>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14:paraId="4668954C" w14:textId="49EBC15C" w:rsidR="003850A0" w:rsidRPr="004E60C0" w:rsidRDefault="005A51C8" w:rsidP="003850A0">
      <w:pPr>
        <w:pStyle w:val="norm"/>
        <w:spacing w:line="240" w:lineRule="auto"/>
        <w:ind w:firstLine="630"/>
        <w:rPr>
          <w:rFonts w:ascii="GHEA Grapalat" w:hAnsi="GHEA Grapalat"/>
          <w:b/>
          <w:sz w:val="20"/>
          <w:lang w:val="hy-AM"/>
        </w:rPr>
      </w:pPr>
      <w:r w:rsidRPr="005F1C06">
        <w:rPr>
          <w:rFonts w:ascii="GHEA Grapalat" w:hAnsi="GHEA Grapalat" w:cs="Sylfaen"/>
          <w:sz w:val="20"/>
          <w:szCs w:val="24"/>
          <w:lang w:val="hy-AM" w:eastAsia="en-US"/>
        </w:rPr>
        <w:t xml:space="preserve">2) </w:t>
      </w:r>
      <w:r w:rsidR="00737D93" w:rsidRPr="004E60C0">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E60C0">
        <w:rPr>
          <w:rFonts w:ascii="GHEA Grapalat" w:hAnsi="GHEA Grapalat" w:cs="Sylfaen"/>
          <w:b/>
          <w:sz w:val="20"/>
          <w:szCs w:val="24"/>
          <w:lang w:val="hy-AM" w:eastAsia="en-US"/>
        </w:rPr>
        <w:t xml:space="preserve">մոդելը </w:t>
      </w:r>
      <w:r w:rsidR="00737D93" w:rsidRPr="004E60C0">
        <w:rPr>
          <w:rFonts w:ascii="GHEA Grapalat" w:hAnsi="GHEA Grapalat" w:cs="Sylfaen"/>
          <w:b/>
          <w:sz w:val="20"/>
          <w:szCs w:val="24"/>
          <w:lang w:val="hy-AM" w:eastAsia="en-US"/>
        </w:rPr>
        <w:t>և արտադրողի անվանումը (այսուհետ՝ ապրանքի ամբողջական նկարագիր)</w:t>
      </w:r>
      <w:r w:rsidR="00C01EE8" w:rsidRPr="004E60C0">
        <w:rPr>
          <w:rFonts w:ascii="GHEA Grapalat" w:hAnsi="GHEA Grapalat" w:cs="Sylfaen"/>
          <w:b/>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E60C0">
        <w:rPr>
          <w:rFonts w:ascii="GHEA Grapalat" w:hAnsi="GHEA Grapalat" w:cs="Sylfaen"/>
          <w:b/>
          <w:sz w:val="20"/>
          <w:lang w:val="hy-AM"/>
        </w:rPr>
        <w:t>մոդել</w:t>
      </w:r>
      <w:r w:rsidR="00E56508" w:rsidRPr="004E60C0">
        <w:rPr>
          <w:rFonts w:ascii="GHEA Grapalat" w:hAnsi="GHEA Grapalat" w:cs="Sylfaen"/>
          <w:b/>
          <w:sz w:val="20"/>
          <w:lang w:val="hy-AM"/>
        </w:rPr>
        <w:t xml:space="preserve"> </w:t>
      </w:r>
      <w:r w:rsidR="00C01EE8" w:rsidRPr="004E60C0">
        <w:rPr>
          <w:rFonts w:ascii="GHEA Grapalat" w:hAnsi="GHEA Grapalat" w:cs="Sylfaen"/>
          <w:b/>
          <w:sz w:val="20"/>
          <w:lang w:val="hy-AM"/>
        </w:rPr>
        <w:t>ունեցող ապրանքներ</w:t>
      </w:r>
      <w:r w:rsidR="00CC049D" w:rsidRPr="004E60C0">
        <w:rPr>
          <w:rFonts w:ascii="GHEA Grapalat" w:hAnsi="GHEA Grapalat" w:cs="Sylfaen"/>
          <w:b/>
          <w:sz w:val="20"/>
          <w:lang w:val="hy-AM"/>
        </w:rPr>
        <w:t>, եթե չի կիրառվում սույն մասի 1.1 կետի վերջին նախադասությամբ սահմանված պայմանը</w:t>
      </w:r>
      <w:r w:rsidR="00C01EE8" w:rsidRPr="004E60C0">
        <w:rPr>
          <w:rFonts w:ascii="GHEA Grapalat" w:hAnsi="GHEA Grapalat" w:cs="Sylfaen"/>
          <w:b/>
          <w:sz w:val="20"/>
          <w:lang w:val="hy-AM"/>
        </w:rPr>
        <w:t>:</w:t>
      </w:r>
      <w:r w:rsidR="00D45BA2" w:rsidRPr="004E60C0">
        <w:rPr>
          <w:rStyle w:val="FootnoteReference"/>
          <w:rFonts w:ascii="GHEA Grapalat" w:hAnsi="GHEA Grapalat" w:cs="Sylfaen"/>
          <w:b/>
          <w:sz w:val="20"/>
          <w:lang w:val="hy-AM"/>
        </w:rPr>
        <w:footnoteReference w:id="3"/>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13011B">
        <w:rPr>
          <w:rFonts w:ascii="GHEA Grapalat" w:hAnsi="GHEA Grapalat" w:cs="Sylfaen"/>
          <w:b/>
          <w:sz w:val="20"/>
          <w:szCs w:val="24"/>
          <w:lang w:eastAsia="en-US"/>
        </w:rPr>
        <w:t>Մ</w:t>
      </w:r>
      <w:r w:rsidR="00A45946" w:rsidRPr="0013011B">
        <w:rPr>
          <w:rFonts w:ascii="GHEA Grapalat" w:hAnsi="GHEA Grapalat" w:cs="Sylfaen"/>
          <w:b/>
          <w:sz w:val="20"/>
          <w:szCs w:val="24"/>
          <w:lang w:val="hy-AM" w:eastAsia="en-US"/>
        </w:rPr>
        <w:t xml:space="preserve">ասնակիցների գնային առաջարկների </w:t>
      </w:r>
      <w:r w:rsidR="00934B33" w:rsidRPr="0013011B">
        <w:rPr>
          <w:rFonts w:ascii="GHEA Grapalat" w:hAnsi="GHEA Grapalat" w:cs="Sylfaen"/>
          <w:b/>
          <w:sz w:val="20"/>
          <w:szCs w:val="24"/>
          <w:lang w:val="hy-AM" w:eastAsia="en-US"/>
        </w:rPr>
        <w:t>գնահատում</w:t>
      </w:r>
      <w:r w:rsidR="00934B33" w:rsidRPr="0013011B">
        <w:rPr>
          <w:rFonts w:ascii="GHEA Grapalat" w:hAnsi="GHEA Grapalat" w:cs="Sylfaen"/>
          <w:b/>
          <w:sz w:val="20"/>
          <w:szCs w:val="24"/>
          <w:lang w:eastAsia="en-US"/>
        </w:rPr>
        <w:t>ն</w:t>
      </w:r>
      <w:r w:rsidR="00934B33" w:rsidRPr="0013011B">
        <w:rPr>
          <w:rFonts w:ascii="GHEA Grapalat" w:hAnsi="GHEA Grapalat" w:cs="Sylfaen"/>
          <w:b/>
          <w:sz w:val="20"/>
          <w:szCs w:val="24"/>
          <w:lang w:val="hy-AM" w:eastAsia="en-US"/>
        </w:rPr>
        <w:t xml:space="preserve"> </w:t>
      </w:r>
      <w:r w:rsidR="00934B33" w:rsidRPr="0013011B">
        <w:rPr>
          <w:rFonts w:ascii="GHEA Grapalat" w:hAnsi="GHEA Grapalat" w:cs="Sylfaen"/>
          <w:b/>
          <w:sz w:val="20"/>
          <w:szCs w:val="24"/>
          <w:lang w:eastAsia="en-US"/>
        </w:rPr>
        <w:t>ու</w:t>
      </w:r>
      <w:r w:rsidR="00A45946" w:rsidRPr="0013011B">
        <w:rPr>
          <w:rFonts w:ascii="GHEA Grapalat" w:hAnsi="GHEA Grapalat" w:cs="Sylfaen"/>
          <w:b/>
          <w:sz w:val="20"/>
          <w:szCs w:val="24"/>
          <w:lang w:val="hy-AM" w:eastAsia="en-US"/>
        </w:rPr>
        <w:t xml:space="preserve"> համեմատումն իրականացվում </w:t>
      </w:r>
      <w:r w:rsidR="00934B33" w:rsidRPr="0013011B">
        <w:rPr>
          <w:rFonts w:ascii="GHEA Grapalat" w:hAnsi="GHEA Grapalat" w:cs="Sylfaen"/>
          <w:b/>
          <w:sz w:val="20"/>
          <w:szCs w:val="24"/>
          <w:lang w:eastAsia="en-US"/>
        </w:rPr>
        <w:t>են</w:t>
      </w:r>
      <w:r w:rsidR="00A45946" w:rsidRPr="0013011B">
        <w:rPr>
          <w:rFonts w:ascii="GHEA Grapalat" w:hAnsi="GHEA Grapalat" w:cs="Sylfaen"/>
          <w:b/>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2E326C43" w14:textId="77777777" w:rsidR="002A753B" w:rsidRDefault="002A753B"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lastRenderedPageBreak/>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2855E5E" w14:textId="51209C51" w:rsidR="002156E7" w:rsidRDefault="002156E7" w:rsidP="002156E7">
      <w:pPr>
        <w:ind w:firstLine="567"/>
        <w:jc w:val="both"/>
        <w:rPr>
          <w:rFonts w:ascii="GHEA Grapalat" w:hAnsi="GHEA Grapalat" w:cs="Tahoma"/>
          <w:sz w:val="22"/>
          <w:lang w:val="af-ZA"/>
        </w:rPr>
      </w:pPr>
      <w:r w:rsidRPr="008C1D39">
        <w:rPr>
          <w:rFonts w:ascii="GHEA Grapalat" w:hAnsi="GHEA Grapalat"/>
          <w:lang w:val="af-ZA"/>
        </w:rPr>
        <w:t xml:space="preserve">8.1 </w:t>
      </w:r>
      <w:r w:rsidRPr="00D97B53">
        <w:rPr>
          <w:rFonts w:ascii="GHEA Grapalat" w:hAnsi="GHEA Grapalat" w:cs="Sylfaen"/>
          <w:sz w:val="20"/>
        </w:rPr>
        <w:t>Հայտերի</w:t>
      </w:r>
      <w:r w:rsidRPr="002F58FE">
        <w:rPr>
          <w:rFonts w:ascii="GHEA Grapalat" w:hAnsi="GHEA Grapalat" w:cs="Sylfaen"/>
          <w:sz w:val="20"/>
          <w:lang w:val="af-ZA"/>
        </w:rPr>
        <w:t xml:space="preserve"> </w:t>
      </w:r>
      <w:r w:rsidRPr="00D97B53">
        <w:rPr>
          <w:rFonts w:ascii="GHEA Grapalat" w:hAnsi="GHEA Grapalat" w:cs="Sylfaen"/>
          <w:sz w:val="20"/>
        </w:rPr>
        <w:t>բացումը</w:t>
      </w:r>
      <w:r w:rsidRPr="002F58FE">
        <w:rPr>
          <w:rFonts w:ascii="GHEA Grapalat" w:hAnsi="GHEA Grapalat" w:cs="Sylfaen"/>
          <w:sz w:val="20"/>
          <w:lang w:val="af-ZA"/>
        </w:rPr>
        <w:t xml:space="preserve"> </w:t>
      </w:r>
      <w:r w:rsidRPr="00D97B53">
        <w:rPr>
          <w:rFonts w:ascii="GHEA Grapalat" w:hAnsi="GHEA Grapalat" w:cs="Sylfaen"/>
          <w:sz w:val="20"/>
        </w:rPr>
        <w:t>կկատարվի</w:t>
      </w:r>
      <w:r w:rsidRPr="002F58FE">
        <w:rPr>
          <w:rFonts w:ascii="GHEA Grapalat" w:hAnsi="GHEA Grapalat" w:cs="Sylfaen"/>
          <w:sz w:val="20"/>
          <w:lang w:val="af-ZA"/>
        </w:rPr>
        <w:t xml:space="preserve"> </w:t>
      </w:r>
      <w:r w:rsidRPr="00D97B53">
        <w:rPr>
          <w:rFonts w:ascii="GHEA Grapalat" w:hAnsi="GHEA Grapalat" w:cs="Sylfaen"/>
          <w:sz w:val="20"/>
        </w:rPr>
        <w:t>հանձնաժողովի՝</w:t>
      </w:r>
      <w:r w:rsidRPr="002F58FE">
        <w:rPr>
          <w:rFonts w:ascii="GHEA Grapalat" w:hAnsi="GHEA Grapalat" w:cs="Sylfaen"/>
          <w:sz w:val="20"/>
          <w:lang w:val="af-ZA"/>
        </w:rPr>
        <w:t xml:space="preserve"> </w:t>
      </w:r>
      <w:r w:rsidRPr="00D97B53">
        <w:rPr>
          <w:rFonts w:ascii="GHEA Grapalat" w:hAnsi="GHEA Grapalat" w:cs="Sylfaen"/>
          <w:sz w:val="20"/>
        </w:rPr>
        <w:t>հայտերի</w:t>
      </w:r>
      <w:r w:rsidRPr="002F58FE">
        <w:rPr>
          <w:rFonts w:ascii="GHEA Grapalat" w:hAnsi="GHEA Grapalat" w:cs="Sylfaen"/>
          <w:sz w:val="20"/>
          <w:lang w:val="af-ZA"/>
        </w:rPr>
        <w:t xml:space="preserve"> </w:t>
      </w:r>
      <w:r w:rsidRPr="00D97B53">
        <w:rPr>
          <w:rFonts w:ascii="GHEA Grapalat" w:hAnsi="GHEA Grapalat" w:cs="Sylfaen"/>
          <w:sz w:val="20"/>
        </w:rPr>
        <w:t>բացման</w:t>
      </w:r>
      <w:r w:rsidRPr="002F58FE">
        <w:rPr>
          <w:rFonts w:ascii="GHEA Grapalat" w:hAnsi="GHEA Grapalat" w:cs="Sylfaen"/>
          <w:sz w:val="20"/>
          <w:lang w:val="af-ZA"/>
        </w:rPr>
        <w:t xml:space="preserve"> </w:t>
      </w:r>
      <w:r w:rsidRPr="00D97B53">
        <w:rPr>
          <w:rFonts w:ascii="GHEA Grapalat" w:hAnsi="GHEA Grapalat" w:cs="Sylfaen"/>
          <w:sz w:val="20"/>
        </w:rPr>
        <w:t>և</w:t>
      </w:r>
      <w:r w:rsidRPr="002F58FE">
        <w:rPr>
          <w:rFonts w:ascii="GHEA Grapalat" w:hAnsi="GHEA Grapalat" w:cs="Sylfaen"/>
          <w:sz w:val="20"/>
          <w:lang w:val="af-ZA"/>
        </w:rPr>
        <w:t xml:space="preserve"> </w:t>
      </w:r>
      <w:r w:rsidRPr="00D97B53">
        <w:rPr>
          <w:rFonts w:ascii="GHEA Grapalat" w:hAnsi="GHEA Grapalat" w:cs="Sylfaen"/>
          <w:sz w:val="20"/>
        </w:rPr>
        <w:t>գնահատման</w:t>
      </w:r>
      <w:r w:rsidRPr="002F58FE">
        <w:rPr>
          <w:rFonts w:ascii="GHEA Grapalat" w:hAnsi="GHEA Grapalat" w:cs="Sylfaen"/>
          <w:sz w:val="20"/>
          <w:lang w:val="af-ZA"/>
        </w:rPr>
        <w:t xml:space="preserve"> </w:t>
      </w:r>
      <w:r w:rsidRPr="00D97B53">
        <w:rPr>
          <w:rFonts w:ascii="GHEA Grapalat" w:hAnsi="GHEA Grapalat" w:cs="Sylfaen"/>
          <w:sz w:val="20"/>
        </w:rPr>
        <w:t>նիստում՝</w:t>
      </w:r>
      <w:r w:rsidRPr="002F58FE">
        <w:rPr>
          <w:rFonts w:ascii="GHEA Grapalat" w:hAnsi="GHEA Grapalat" w:cs="Sylfaen"/>
          <w:sz w:val="20"/>
          <w:lang w:val="af-ZA"/>
        </w:rPr>
        <w:t xml:space="preserve"> </w:t>
      </w:r>
      <w:r w:rsidRPr="00D97B53">
        <w:rPr>
          <w:rFonts w:ascii="GHEA Grapalat" w:hAnsi="GHEA Grapalat" w:cs="Sylfaen"/>
          <w:sz w:val="20"/>
        </w:rPr>
        <w:t>սույն</w:t>
      </w:r>
      <w:r w:rsidRPr="002F58FE">
        <w:rPr>
          <w:rFonts w:ascii="GHEA Grapalat" w:hAnsi="GHEA Grapalat" w:cs="Sylfaen"/>
          <w:sz w:val="20"/>
          <w:lang w:val="af-ZA"/>
        </w:rPr>
        <w:t xml:space="preserve"> </w:t>
      </w:r>
      <w:r w:rsidRPr="00D97B53">
        <w:rPr>
          <w:rFonts w:ascii="GHEA Grapalat" w:hAnsi="GHEA Grapalat" w:cs="Sylfaen"/>
          <w:sz w:val="20"/>
        </w:rPr>
        <w:t>ընթացակարգի</w:t>
      </w:r>
      <w:r w:rsidRPr="002F58FE">
        <w:rPr>
          <w:rFonts w:ascii="GHEA Grapalat" w:hAnsi="GHEA Grapalat" w:cs="Sylfaen"/>
          <w:sz w:val="20"/>
          <w:lang w:val="af-ZA"/>
        </w:rPr>
        <w:t xml:space="preserve"> </w:t>
      </w:r>
      <w:r w:rsidRPr="00D97B53">
        <w:rPr>
          <w:rFonts w:ascii="GHEA Grapalat" w:hAnsi="GHEA Grapalat" w:cs="Sylfaen"/>
          <w:sz w:val="20"/>
        </w:rPr>
        <w:t>հայտարարությունը</w:t>
      </w:r>
      <w:r w:rsidRPr="002F58FE">
        <w:rPr>
          <w:rFonts w:ascii="GHEA Grapalat" w:hAnsi="GHEA Grapalat" w:cs="Sylfaen"/>
          <w:sz w:val="20"/>
          <w:lang w:val="af-ZA"/>
        </w:rPr>
        <w:t xml:space="preserve"> </w:t>
      </w:r>
      <w:r w:rsidRPr="00D97B53">
        <w:rPr>
          <w:rFonts w:ascii="GHEA Grapalat" w:hAnsi="GHEA Grapalat" w:cs="Sylfaen"/>
          <w:sz w:val="20"/>
        </w:rPr>
        <w:t>և</w:t>
      </w:r>
      <w:r w:rsidRPr="002F58FE">
        <w:rPr>
          <w:rFonts w:ascii="GHEA Grapalat" w:hAnsi="GHEA Grapalat" w:cs="Sylfaen"/>
          <w:sz w:val="20"/>
          <w:lang w:val="af-ZA"/>
        </w:rPr>
        <w:t xml:space="preserve"> </w:t>
      </w:r>
      <w:r w:rsidRPr="00D97B53">
        <w:rPr>
          <w:rFonts w:ascii="GHEA Grapalat" w:hAnsi="GHEA Grapalat" w:cs="Sylfaen"/>
          <w:sz w:val="20"/>
        </w:rPr>
        <w:t>հրավերը</w:t>
      </w:r>
      <w:r w:rsidRPr="002F58FE">
        <w:rPr>
          <w:rFonts w:ascii="GHEA Grapalat" w:hAnsi="GHEA Grapalat" w:cs="Sylfaen"/>
          <w:sz w:val="20"/>
          <w:lang w:val="af-ZA"/>
        </w:rPr>
        <w:t xml:space="preserve"> </w:t>
      </w:r>
      <w:r w:rsidRPr="00D97B53">
        <w:rPr>
          <w:rFonts w:ascii="GHEA Grapalat" w:hAnsi="GHEA Grapalat" w:cs="Sylfaen"/>
          <w:sz w:val="20"/>
        </w:rPr>
        <w:t>համակարգում</w:t>
      </w:r>
      <w:r w:rsidRPr="002F58FE">
        <w:rPr>
          <w:rFonts w:ascii="GHEA Grapalat" w:hAnsi="GHEA Grapalat" w:cs="Sylfaen"/>
          <w:sz w:val="20"/>
          <w:lang w:val="af-ZA"/>
        </w:rPr>
        <w:t xml:space="preserve"> </w:t>
      </w:r>
      <w:r w:rsidRPr="00D97B53">
        <w:rPr>
          <w:rFonts w:ascii="GHEA Grapalat" w:hAnsi="GHEA Grapalat" w:cs="Sylfaen"/>
          <w:sz w:val="20"/>
        </w:rPr>
        <w:t>հրապարակվելու</w:t>
      </w:r>
      <w:r w:rsidRPr="002F58FE">
        <w:rPr>
          <w:rFonts w:ascii="GHEA Grapalat" w:hAnsi="GHEA Grapalat" w:cs="Sylfaen"/>
          <w:sz w:val="20"/>
          <w:lang w:val="af-ZA"/>
        </w:rPr>
        <w:t xml:space="preserve"> </w:t>
      </w:r>
      <w:r w:rsidRPr="00D97B53">
        <w:rPr>
          <w:rFonts w:ascii="GHEA Grapalat" w:hAnsi="GHEA Grapalat" w:cs="Sylfaen"/>
          <w:sz w:val="20"/>
        </w:rPr>
        <w:t>օրվանից</w:t>
      </w:r>
      <w:r w:rsidRPr="002F58FE">
        <w:rPr>
          <w:rFonts w:ascii="GHEA Grapalat" w:hAnsi="GHEA Grapalat" w:cs="Sylfaen"/>
          <w:sz w:val="20"/>
          <w:lang w:val="af-ZA"/>
        </w:rPr>
        <w:t xml:space="preserve"> </w:t>
      </w:r>
      <w:r w:rsidRPr="00D97B53">
        <w:rPr>
          <w:rFonts w:ascii="GHEA Grapalat" w:hAnsi="GHEA Grapalat" w:cs="Sylfaen"/>
          <w:sz w:val="20"/>
        </w:rPr>
        <w:t>հաշված</w:t>
      </w:r>
      <w:r w:rsidRPr="002F58FE">
        <w:rPr>
          <w:rFonts w:ascii="GHEA Grapalat" w:hAnsi="GHEA Grapalat" w:cs="Sylfaen"/>
          <w:lang w:val="af-ZA"/>
        </w:rPr>
        <w:t xml:space="preserve"> </w:t>
      </w:r>
      <w:r>
        <w:rPr>
          <w:rFonts w:ascii="GHEA Grapalat" w:hAnsi="GHEA Grapalat" w:cs="Sylfaen"/>
          <w:b/>
          <w:lang w:val="af-ZA"/>
        </w:rPr>
        <w:t>7</w:t>
      </w:r>
      <w:r w:rsidRPr="00B26F9D">
        <w:rPr>
          <w:rFonts w:ascii="GHEA Grapalat" w:hAnsi="GHEA Grapalat" w:cs="Sylfaen"/>
          <w:b/>
          <w:sz w:val="22"/>
          <w:lang w:val="af-ZA"/>
        </w:rPr>
        <w:t>-</w:t>
      </w:r>
      <w:r w:rsidRPr="00B26F9D">
        <w:rPr>
          <w:rFonts w:ascii="GHEA Grapalat" w:hAnsi="GHEA Grapalat" w:cs="Sylfaen"/>
          <w:b/>
          <w:sz w:val="22"/>
          <w:lang w:val="ru-RU"/>
        </w:rPr>
        <w:t>րդ</w:t>
      </w:r>
      <w:r w:rsidRPr="009C5918">
        <w:rPr>
          <w:rFonts w:ascii="GHEA Grapalat" w:hAnsi="GHEA Grapalat" w:cs="Sylfaen"/>
          <w:b/>
          <w:sz w:val="22"/>
          <w:lang w:val="af-ZA"/>
        </w:rPr>
        <w:t xml:space="preserve"> </w:t>
      </w:r>
      <w:r w:rsidRPr="009C5918">
        <w:rPr>
          <w:rFonts w:ascii="GHEA Grapalat" w:hAnsi="GHEA Grapalat" w:cs="Sylfaen"/>
          <w:b/>
          <w:sz w:val="22"/>
          <w:lang w:val="ru-RU"/>
        </w:rPr>
        <w:t>օրվա</w:t>
      </w:r>
      <w:r w:rsidRPr="009C5918">
        <w:rPr>
          <w:rFonts w:ascii="GHEA Grapalat" w:hAnsi="GHEA Grapalat" w:cs="Sylfaen"/>
          <w:b/>
          <w:sz w:val="22"/>
          <w:lang w:val="af-ZA"/>
        </w:rPr>
        <w:t xml:space="preserve"> </w:t>
      </w:r>
      <w:r w:rsidRPr="009C5918">
        <w:rPr>
          <w:rFonts w:ascii="GHEA Grapalat" w:hAnsi="GHEA Grapalat" w:cs="Sylfaen"/>
          <w:b/>
          <w:sz w:val="22"/>
          <w:lang w:val="ru-RU"/>
        </w:rPr>
        <w:t>ժամը</w:t>
      </w:r>
      <w:r>
        <w:rPr>
          <w:rFonts w:ascii="GHEA Grapalat" w:hAnsi="GHEA Grapalat" w:cs="Sylfaen"/>
          <w:b/>
          <w:sz w:val="22"/>
          <w:lang w:val="af-ZA"/>
        </w:rPr>
        <w:t xml:space="preserve"> 1</w:t>
      </w:r>
      <w:r w:rsidR="00AA0D0C">
        <w:rPr>
          <w:rFonts w:ascii="GHEA Grapalat" w:hAnsi="GHEA Grapalat" w:cs="Sylfaen"/>
          <w:b/>
          <w:sz w:val="22"/>
          <w:lang w:val="af-ZA"/>
        </w:rPr>
        <w:t>1</w:t>
      </w:r>
      <w:r w:rsidRPr="009C5918">
        <w:rPr>
          <w:rFonts w:ascii="GHEA Grapalat" w:hAnsi="GHEA Grapalat" w:cs="Sylfaen"/>
          <w:b/>
          <w:sz w:val="22"/>
          <w:lang w:val="af-ZA"/>
        </w:rPr>
        <w:t>:00-</w:t>
      </w:r>
      <w:r w:rsidRPr="009C5918">
        <w:rPr>
          <w:rFonts w:ascii="GHEA Grapalat" w:hAnsi="GHEA Grapalat" w:cs="Sylfaen"/>
          <w:b/>
          <w:sz w:val="22"/>
          <w:lang w:val="ru-RU"/>
        </w:rPr>
        <w:t>ին</w:t>
      </w:r>
      <w:r w:rsidRPr="009C5918">
        <w:rPr>
          <w:rFonts w:ascii="GHEA Grapalat" w:hAnsi="GHEA Grapalat" w:cs="Tahoma"/>
          <w:sz w:val="22"/>
          <w:lang w:val="af-ZA"/>
        </w:rPr>
        <w:t>։</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39413D8"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A2C93">
        <w:rPr>
          <w:rFonts w:ascii="GHEA Grapalat" w:hAnsi="GHEA Grapalat" w:cs="Sylfaen"/>
          <w:szCs w:val="24"/>
          <w:lang w:val="hy-AM"/>
        </w:rPr>
        <w:t xml:space="preserve"> </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94E889F" w14:textId="77777777" w:rsidR="002156E7" w:rsidRPr="00613074" w:rsidRDefault="00FD2748" w:rsidP="002156E7">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2156E7" w:rsidRPr="00613074">
        <w:rPr>
          <w:rFonts w:ascii="GHEA Grapalat" w:hAnsi="GHEA Grapalat" w:cs="Sylfaen"/>
          <w:b/>
          <w:i w:val="0"/>
          <w:szCs w:val="24"/>
          <w:lang w:val="af-ZA"/>
        </w:rPr>
        <w:t xml:space="preserve">ՀՀ կենտրոնական բանկի տվյալ օրվա  </w:t>
      </w:r>
      <w:r w:rsidR="002156E7" w:rsidRPr="00613074">
        <w:rPr>
          <w:rFonts w:ascii="GHEA Grapalat" w:hAnsi="GHEA Grapalat" w:cs="Sylfaen"/>
          <w:b/>
          <w:i w:val="0"/>
          <w:szCs w:val="24"/>
          <w:lang w:val="ru-RU"/>
        </w:rPr>
        <w:t>փոխարժեքով։</w:t>
      </w:r>
      <w:r w:rsidR="002156E7" w:rsidRPr="00613074">
        <w:rPr>
          <w:rFonts w:ascii="GHEA Grapalat" w:hAnsi="GHEA Grapalat" w:cs="Sylfaen"/>
          <w:b/>
          <w:i w:val="0"/>
          <w:szCs w:val="24"/>
          <w:lang w:val="af-ZA"/>
        </w:rPr>
        <w:t xml:space="preserve"> </w:t>
      </w:r>
    </w:p>
    <w:p w14:paraId="4BF4ECBC" w14:textId="03DC6655" w:rsidR="009B6D58" w:rsidRPr="007132F5" w:rsidRDefault="00FD2748" w:rsidP="002156E7">
      <w:pPr>
        <w:pStyle w:val="BodyTextIndent"/>
        <w:spacing w:line="240" w:lineRule="auto"/>
        <w:ind w:firstLine="567"/>
        <w:rPr>
          <w:rFonts w:ascii="GHEA Grapalat" w:hAnsi="GHEA Grapalat" w:cs="Sylfaen"/>
          <w:b/>
          <w:i w:val="0"/>
          <w:szCs w:val="24"/>
          <w:lang w:val="af-ZA"/>
        </w:rPr>
      </w:pPr>
      <w:r w:rsidRPr="00A71D81">
        <w:rPr>
          <w:rFonts w:ascii="GHEA Grapalat" w:hAnsi="GHEA Grapalat"/>
          <w:lang w:val="af-ZA" w:eastAsia="x-none"/>
        </w:rPr>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2156E7">
        <w:rPr>
          <w:rFonts w:ascii="GHEA Grapalat" w:hAnsi="GHEA Grapalat" w:cs="Sylfaen"/>
          <w:i w:val="0"/>
          <w:szCs w:val="24"/>
          <w:lang w:val="af-ZA"/>
        </w:rPr>
        <w:t xml:space="preserve">Հանձնաժողովը հրավերի պահանջների նկատմամբ բավարար գնահատված հայտեր ներկայացրած </w:t>
      </w:r>
      <w:r w:rsidRPr="002156E7">
        <w:rPr>
          <w:rFonts w:ascii="GHEA Grapalat" w:hAnsi="GHEA Grapalat" w:cs="Sylfaen"/>
          <w:i w:val="0"/>
          <w:szCs w:val="24"/>
          <w:lang w:val="af-ZA"/>
        </w:rPr>
        <w:t>մ</w:t>
      </w:r>
      <w:r w:rsidR="00973FB1" w:rsidRPr="002156E7">
        <w:rPr>
          <w:rFonts w:ascii="GHEA Grapalat" w:hAnsi="GHEA Grapalat" w:cs="Sylfaen"/>
          <w:i w:val="0"/>
          <w:szCs w:val="24"/>
          <w:lang w:val="af-ZA"/>
        </w:rPr>
        <w:t xml:space="preserve">ասնակիցներից որոշում և հայտարարում է </w:t>
      </w:r>
      <w:r w:rsidR="00D32414" w:rsidRPr="002156E7">
        <w:rPr>
          <w:rFonts w:ascii="GHEA Grapalat" w:hAnsi="GHEA Grapalat" w:cs="Sylfaen"/>
          <w:i w:val="0"/>
          <w:szCs w:val="24"/>
          <w:lang w:val="af-ZA"/>
        </w:rPr>
        <w:t xml:space="preserve">ընտրված </w:t>
      </w:r>
      <w:r w:rsidR="00973FB1" w:rsidRPr="002156E7">
        <w:rPr>
          <w:rFonts w:ascii="GHEA Grapalat" w:hAnsi="GHEA Grapalat" w:cs="Sylfaen"/>
          <w:i w:val="0"/>
          <w:szCs w:val="24"/>
          <w:lang w:val="af-ZA"/>
        </w:rPr>
        <w:t xml:space="preserve">և </w:t>
      </w:r>
      <w:r w:rsidR="00880C5E" w:rsidRPr="002156E7">
        <w:rPr>
          <w:rFonts w:ascii="GHEA Grapalat" w:hAnsi="GHEA Grapalat" w:cs="Sylfaen"/>
          <w:i w:val="0"/>
          <w:szCs w:val="24"/>
          <w:lang w:val="af-ZA"/>
        </w:rPr>
        <w:t>այդպիսին չճանաչված</w:t>
      </w:r>
      <w:r w:rsidR="00973FB1" w:rsidRPr="002156E7">
        <w:rPr>
          <w:rFonts w:ascii="GHEA Grapalat" w:hAnsi="GHEA Grapalat" w:cs="Sylfaen"/>
          <w:i w:val="0"/>
          <w:szCs w:val="24"/>
          <w:lang w:val="af-ZA"/>
        </w:rPr>
        <w:t>մասնակիցներին:</w:t>
      </w:r>
      <w:r w:rsidR="00D32414" w:rsidRPr="002156E7">
        <w:rPr>
          <w:rFonts w:ascii="GHEA Grapalat" w:hAnsi="GHEA Grapalat" w:cs="Sylfaen"/>
          <w:i w:val="0"/>
          <w:szCs w:val="24"/>
          <w:lang w:val="af-ZA"/>
        </w:rPr>
        <w:t xml:space="preserve"> Ապրանքների գնման դեպքում հանձնաժողովը գնահատում է նաև ներկայացված ապրանքի ամբողջական նկարագրերի համապատասխանությունը հրավերի պահանջներին:</w:t>
      </w:r>
      <w:r w:rsidR="00973FB1" w:rsidRPr="002156E7">
        <w:rPr>
          <w:rFonts w:ascii="GHEA Grapalat" w:hAnsi="GHEA Grapalat" w:cs="Sylfaen"/>
          <w:i w:val="0"/>
          <w:szCs w:val="24"/>
          <w:lang w:val="af-ZA"/>
        </w:rPr>
        <w:t xml:space="preserve"> </w:t>
      </w:r>
      <w:r w:rsidR="009B6D58" w:rsidRPr="007132F5">
        <w:rPr>
          <w:rFonts w:ascii="GHEA Grapalat" w:hAnsi="GHEA Grapalat" w:cs="Sylfaen"/>
          <w:b/>
          <w:i w:val="0"/>
          <w:szCs w:val="24"/>
          <w:lang w:val="af-ZA"/>
        </w:rPr>
        <w:t>Առաջարկված նվազագույն գների հավասարության դեպքում</w:t>
      </w:r>
      <w:r w:rsidR="00AE74A0" w:rsidRPr="007132F5">
        <w:rPr>
          <w:rFonts w:ascii="GHEA Grapalat" w:hAnsi="GHEA Grapalat" w:cs="Sylfaen"/>
          <w:b/>
          <w:i w:val="0"/>
          <w:szCs w:val="24"/>
          <w:lang w:val="af-ZA"/>
        </w:rPr>
        <w:t>՝</w:t>
      </w:r>
      <w:r w:rsidR="009B6D58" w:rsidRPr="007132F5">
        <w:rPr>
          <w:rFonts w:ascii="GHEA Grapalat" w:hAnsi="GHEA Grapalat" w:cs="Sylfaen"/>
          <w:b/>
          <w:i w:val="0"/>
          <w:szCs w:val="24"/>
          <w:lang w:val="af-ZA"/>
        </w:rPr>
        <w:t xml:space="preserve"> </w:t>
      </w:r>
    </w:p>
    <w:p w14:paraId="0E2ABB9F" w14:textId="2BBC8C7A"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A71C19">
        <w:rPr>
          <w:rFonts w:ascii="GHEA Grapalat" w:hAnsi="GHEA Grapalat" w:cs="Sylfaen"/>
          <w:sz w:val="20"/>
          <w:szCs w:val="24"/>
          <w:lang w:val="hy-AM"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lastRenderedPageBreak/>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w:t>
      </w:r>
      <w:r w:rsidRPr="00A71D81">
        <w:rPr>
          <w:rFonts w:ascii="GHEA Grapalat" w:hAnsi="GHEA Grapalat" w:cs="Sylfaen"/>
          <w:szCs w:val="24"/>
        </w:rPr>
        <w:lastRenderedPageBreak/>
        <w:t xml:space="preserve">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7132F5" w:rsidRDefault="00DB4EFF" w:rsidP="00154FCB">
      <w:pPr>
        <w:pStyle w:val="ListParagraph"/>
        <w:numPr>
          <w:ilvl w:val="0"/>
          <w:numId w:val="18"/>
        </w:numPr>
        <w:shd w:val="clear" w:color="auto" w:fill="FFFFFF"/>
        <w:ind w:left="0" w:firstLine="426"/>
        <w:jc w:val="both"/>
        <w:rPr>
          <w:rFonts w:ascii="GHEA Grapalat" w:hAnsi="GHEA Grapalat" w:cs="Sylfaen"/>
          <w:b/>
          <w:sz w:val="20"/>
          <w:lang w:val="af-ZA"/>
        </w:rPr>
      </w:pPr>
      <w:r w:rsidRPr="007132F5">
        <w:rPr>
          <w:rFonts w:ascii="GHEA Grapalat" w:hAnsi="GHEA Grapalat" w:cs="Sylfaen"/>
          <w:b/>
          <w:sz w:val="20"/>
          <w:lang w:val="af-ZA"/>
        </w:rPr>
        <w:t xml:space="preserve">սույն կետով նախատեսված՝ </w:t>
      </w:r>
      <w:r w:rsidRPr="007132F5">
        <w:rPr>
          <w:rFonts w:ascii="GHEA Grapalat" w:hAnsi="GHEA Grapalat" w:cs="Sylfaen"/>
          <w:b/>
          <w:sz w:val="20"/>
          <w:lang w:val="ru-RU"/>
        </w:rPr>
        <w:t>լիազորված</w:t>
      </w:r>
      <w:r w:rsidRPr="007132F5">
        <w:rPr>
          <w:rFonts w:ascii="GHEA Grapalat" w:hAnsi="GHEA Grapalat" w:cs="Sylfaen"/>
          <w:b/>
          <w:sz w:val="20"/>
          <w:lang w:val="af-ZA"/>
        </w:rPr>
        <w:t xml:space="preserve"> </w:t>
      </w:r>
      <w:r w:rsidRPr="007132F5">
        <w:rPr>
          <w:rFonts w:ascii="GHEA Grapalat" w:hAnsi="GHEA Grapalat" w:cs="Sylfaen"/>
          <w:b/>
          <w:sz w:val="20"/>
          <w:lang w:val="ru-RU"/>
        </w:rPr>
        <w:t>մարմ</w:t>
      </w:r>
      <w:r w:rsidRPr="007132F5">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7132F5">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264E304" w:rsidR="00F40755" w:rsidRPr="007D01B0" w:rsidRDefault="00F40755" w:rsidP="00F40755">
      <w:pPr>
        <w:pStyle w:val="BodyTextIndent2"/>
        <w:spacing w:line="240" w:lineRule="auto"/>
        <w:ind w:firstLine="567"/>
        <w:rPr>
          <w:rFonts w:ascii="GHEA Grapalat" w:hAnsi="GHEA Grapalat" w:cs="Sylfaen"/>
          <w:b/>
          <w:lang w:val="hy-AM"/>
        </w:rPr>
      </w:pP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սույն</w:t>
      </w:r>
      <w:r w:rsidRPr="007D01B0">
        <w:rPr>
          <w:rFonts w:ascii="GHEA Grapalat" w:hAnsi="GHEA Grapalat" w:cs="Arial"/>
          <w:b/>
          <w:lang w:val="es-ES"/>
        </w:rPr>
        <w:t xml:space="preserve"> </w:t>
      </w:r>
      <w:r w:rsidRPr="007D01B0">
        <w:rPr>
          <w:rFonts w:ascii="GHEA Grapalat" w:hAnsi="GHEA Grapalat" w:cs="Sylfaen"/>
          <w:b/>
          <w:lang w:val="es-ES"/>
        </w:rPr>
        <w:t>ընթացակարգի</w:t>
      </w:r>
      <w:r w:rsidRPr="007D01B0">
        <w:rPr>
          <w:rFonts w:ascii="GHEA Grapalat" w:hAnsi="GHEA Grapalat" w:cs="Arial"/>
          <w:b/>
          <w:lang w:val="es-ES"/>
        </w:rPr>
        <w:t xml:space="preserve"> </w:t>
      </w:r>
      <w:r w:rsidRPr="007D01B0">
        <w:rPr>
          <w:rFonts w:ascii="GHEA Grapalat" w:hAnsi="GHEA Grapalat" w:cs="Sylfaen"/>
          <w:b/>
          <w:lang w:val="es-ES"/>
        </w:rPr>
        <w:t>դեպքում «</w:t>
      </w:r>
      <w:r w:rsidR="007132F5" w:rsidRPr="007D01B0">
        <w:rPr>
          <w:rFonts w:ascii="GHEA Grapalat" w:hAnsi="GHEA Grapalat" w:cs="Sylfaen"/>
          <w:b/>
          <w:lang w:val="es-ES"/>
        </w:rPr>
        <w:t>10</w:t>
      </w:r>
      <w:r w:rsidRPr="007D01B0">
        <w:rPr>
          <w:rFonts w:ascii="GHEA Grapalat" w:hAnsi="GHEA Grapalat" w:cs="Sylfaen"/>
          <w:b/>
          <w:lang w:val="es-ES"/>
        </w:rPr>
        <w:t>» օրացուցային</w:t>
      </w:r>
      <w:r w:rsidRPr="007D01B0">
        <w:rPr>
          <w:rFonts w:ascii="GHEA Grapalat" w:hAnsi="GHEA Grapalat" w:cs="Arial"/>
          <w:b/>
          <w:lang w:val="es-ES"/>
        </w:rPr>
        <w:t xml:space="preserve"> </w:t>
      </w:r>
      <w:r w:rsidRPr="007D01B0">
        <w:rPr>
          <w:rFonts w:ascii="GHEA Grapalat" w:hAnsi="GHEA Grapalat" w:cs="Sylfaen"/>
          <w:b/>
          <w:lang w:val="es-ES"/>
        </w:rPr>
        <w:t>օր</w:t>
      </w:r>
      <w:r w:rsidRPr="007D01B0">
        <w:rPr>
          <w:rFonts w:ascii="GHEA Grapalat" w:hAnsi="GHEA Grapalat" w:cs="Arial"/>
          <w:b/>
          <w:lang w:val="es-ES"/>
        </w:rPr>
        <w:t xml:space="preserve"> </w:t>
      </w:r>
      <w:r w:rsidRPr="007D01B0">
        <w:rPr>
          <w:rFonts w:ascii="GHEA Grapalat" w:hAnsi="GHEA Grapalat" w:cs="Sylfaen"/>
          <w:b/>
          <w:lang w:val="es-ES"/>
        </w:rPr>
        <w:t>է</w:t>
      </w:r>
      <w:r w:rsidRPr="007D01B0">
        <w:rPr>
          <w:rFonts w:ascii="GHEA Grapalat" w:hAnsi="GHEA Grapalat" w:cs="Tahoma"/>
          <w:b/>
          <w:lang w:val="es-ES"/>
        </w:rPr>
        <w:t>։</w:t>
      </w:r>
      <w:r w:rsidRPr="007D01B0">
        <w:rPr>
          <w:rFonts w:ascii="GHEA Grapalat" w:hAnsi="GHEA Grapalat"/>
          <w:b/>
          <w:lang w:val="es-ES"/>
        </w:rPr>
        <w:t xml:space="preserve"> </w:t>
      </w: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կիրառելի</w:t>
      </w:r>
      <w:r w:rsidRPr="007D01B0">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lastRenderedPageBreak/>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283A332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972342">
        <w:rPr>
          <w:rFonts w:ascii="GHEA Grapalat" w:hAnsi="GHEA Grapalat" w:cs="Sylfaen"/>
          <w:b/>
          <w:sz w:val="20"/>
          <w:lang w:val="ru-RU"/>
        </w:rPr>
        <w:t>այն</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ստանալու</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օրվանից</w:t>
      </w:r>
      <w:r w:rsidR="00A161E3" w:rsidRPr="00972342">
        <w:rPr>
          <w:rFonts w:ascii="GHEA Grapalat" w:hAnsi="GHEA Grapalat" w:cs="Sylfaen"/>
          <w:b/>
          <w:sz w:val="20"/>
          <w:lang w:val="af-ZA"/>
        </w:rPr>
        <w:t xml:space="preserve"> </w:t>
      </w:r>
      <w:r w:rsidR="009D62B8" w:rsidRPr="00972342">
        <w:rPr>
          <w:rFonts w:ascii="GHEA Grapalat" w:hAnsi="GHEA Grapalat" w:cs="Sylfaen"/>
          <w:b/>
          <w:sz w:val="20"/>
          <w:lang w:val="hy-AM"/>
        </w:rPr>
        <w:t xml:space="preserve">հետո </w:t>
      </w:r>
      <w:r w:rsidR="00A161E3" w:rsidRPr="00972342">
        <w:rPr>
          <w:rFonts w:ascii="GHEA Grapalat" w:hAnsi="GHEA Grapalat" w:cs="Sylfaen"/>
          <w:b/>
          <w:sz w:val="20"/>
          <w:lang w:val="hy-AM"/>
        </w:rPr>
        <w:t xml:space="preserve">5 </w:t>
      </w:r>
      <w:r w:rsidR="00A161E3" w:rsidRPr="00972342">
        <w:rPr>
          <w:rFonts w:ascii="GHEA Grapalat" w:hAnsi="GHEA Grapalat" w:cs="Sylfaen"/>
          <w:b/>
          <w:sz w:val="20"/>
          <w:lang w:val="af-ZA"/>
        </w:rPr>
        <w:t xml:space="preserve">աշխատանքային </w:t>
      </w:r>
      <w:r w:rsidR="00A161E3" w:rsidRPr="00972342">
        <w:rPr>
          <w:rFonts w:ascii="GHEA Grapalat" w:hAnsi="GHEA Grapalat" w:cs="Sylfaen"/>
          <w:b/>
          <w:sz w:val="20"/>
          <w:lang w:val="ru-RU"/>
        </w:rPr>
        <w:t>օրվա</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ընթացքում</w:t>
      </w:r>
      <w:r w:rsidR="00A161E3" w:rsidRPr="00972342">
        <w:rPr>
          <w:rFonts w:ascii="GHEA Grapalat" w:hAnsi="GHEA Grapalat" w:cs="Sylfaen"/>
          <w:b/>
          <w:sz w:val="20"/>
          <w:lang w:val="af-ZA"/>
        </w:rPr>
        <w:t>,</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573C2">
        <w:rPr>
          <w:rFonts w:ascii="GHEA Grapalat" w:hAnsi="GHEA Grapalat" w:cs="Sylfaen"/>
          <w:b/>
          <w:sz w:val="20"/>
        </w:rPr>
        <w:t>Որակավորման</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ապահովման</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չափը</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հավասար</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է</w:t>
      </w:r>
      <w:r w:rsidR="0074145B" w:rsidRPr="005573C2">
        <w:rPr>
          <w:rFonts w:ascii="GHEA Grapalat" w:hAnsi="GHEA Grapalat" w:cs="Sylfaen"/>
          <w:b/>
          <w:sz w:val="20"/>
          <w:lang w:val="af-ZA"/>
        </w:rPr>
        <w:t xml:space="preserve"> </w:t>
      </w:r>
      <w:r w:rsidR="00A161E3" w:rsidRPr="005573C2">
        <w:rPr>
          <w:rFonts w:ascii="GHEA Grapalat" w:hAnsi="GHEA Grapalat" w:cs="Sylfaen"/>
          <w:b/>
          <w:sz w:val="20"/>
          <w:lang w:val="hy-AM"/>
        </w:rPr>
        <w:t xml:space="preserve"> սույն ընթացակարգի շրջանակում գնվելիք ապրանքի գնման գնի </w:t>
      </w:r>
      <w:r w:rsidR="005A72DB" w:rsidRPr="005573C2">
        <w:rPr>
          <w:rFonts w:ascii="GHEA Grapalat" w:hAnsi="GHEA Grapalat" w:cs="Sylfaen"/>
          <w:b/>
          <w:sz w:val="20"/>
          <w:lang w:val="hy-AM"/>
        </w:rPr>
        <w:t>15 տոկոսին</w:t>
      </w:r>
      <w:r w:rsidR="0074145B" w:rsidRPr="005573C2">
        <w:rPr>
          <w:rFonts w:ascii="GHEA Grapalat" w:hAnsi="GHEA Grapalat" w:cs="Sylfaen"/>
          <w:b/>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B826B7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 xml:space="preserve">10.3. </w:t>
      </w:r>
      <w:r w:rsidRPr="005573C2">
        <w:rPr>
          <w:rFonts w:ascii="GHEA Grapalat" w:hAnsi="GHEA Grapalat" w:cs="Sylfaen"/>
          <w:b/>
          <w:sz w:val="20"/>
          <w:lang w:val="hy-AM"/>
        </w:rPr>
        <w:t>Պայմանագրի</w:t>
      </w:r>
      <w:r w:rsidRPr="005573C2">
        <w:rPr>
          <w:rFonts w:ascii="GHEA Grapalat" w:hAnsi="GHEA Grapalat" w:cs="Sylfaen"/>
          <w:b/>
          <w:sz w:val="20"/>
          <w:lang w:val="af-ZA"/>
        </w:rPr>
        <w:t xml:space="preserve"> </w:t>
      </w:r>
      <w:r w:rsidRPr="005573C2">
        <w:rPr>
          <w:rFonts w:ascii="GHEA Grapalat" w:hAnsi="GHEA Grapalat" w:cs="Sylfaen"/>
          <w:b/>
          <w:sz w:val="20"/>
          <w:lang w:val="hy-AM"/>
        </w:rPr>
        <w:t>ապահովման</w:t>
      </w:r>
      <w:r w:rsidRPr="005573C2">
        <w:rPr>
          <w:rFonts w:ascii="GHEA Grapalat" w:hAnsi="GHEA Grapalat" w:cs="Sylfaen"/>
          <w:b/>
          <w:sz w:val="20"/>
          <w:lang w:val="af-ZA"/>
        </w:rPr>
        <w:t xml:space="preserve"> </w:t>
      </w:r>
      <w:r w:rsidRPr="005573C2">
        <w:rPr>
          <w:rFonts w:ascii="GHEA Grapalat" w:hAnsi="GHEA Grapalat" w:cs="Sylfaen"/>
          <w:b/>
          <w:sz w:val="20"/>
          <w:lang w:val="hy-AM"/>
        </w:rPr>
        <w:t>չափը</w:t>
      </w:r>
      <w:r w:rsidRPr="005573C2">
        <w:rPr>
          <w:rFonts w:ascii="GHEA Grapalat" w:hAnsi="GHEA Grapalat" w:cs="Sylfaen"/>
          <w:b/>
          <w:sz w:val="20"/>
          <w:lang w:val="af-ZA"/>
        </w:rPr>
        <w:t xml:space="preserve"> </w:t>
      </w:r>
      <w:r w:rsidRPr="005573C2">
        <w:rPr>
          <w:rFonts w:ascii="GHEA Grapalat" w:hAnsi="GHEA Grapalat" w:cs="Sylfaen"/>
          <w:b/>
          <w:sz w:val="20"/>
          <w:lang w:val="hy-AM"/>
        </w:rPr>
        <w:t>կազմում</w:t>
      </w:r>
      <w:r w:rsidRPr="005573C2">
        <w:rPr>
          <w:rFonts w:ascii="GHEA Grapalat" w:hAnsi="GHEA Grapalat" w:cs="Sylfaen"/>
          <w:b/>
          <w:sz w:val="20"/>
          <w:lang w:val="af-ZA"/>
        </w:rPr>
        <w:t xml:space="preserve"> </w:t>
      </w:r>
      <w:r w:rsidRPr="005573C2">
        <w:rPr>
          <w:rFonts w:ascii="GHEA Grapalat" w:hAnsi="GHEA Grapalat" w:cs="Sylfaen"/>
          <w:b/>
          <w:sz w:val="20"/>
          <w:lang w:val="hy-AM"/>
        </w:rPr>
        <w:t>է</w:t>
      </w:r>
      <w:r w:rsidRPr="005573C2">
        <w:rPr>
          <w:rFonts w:ascii="GHEA Grapalat" w:hAnsi="GHEA Grapalat" w:cs="Sylfaen"/>
          <w:b/>
          <w:sz w:val="20"/>
          <w:lang w:val="af-ZA"/>
        </w:rPr>
        <w:t xml:space="preserve"> </w:t>
      </w:r>
      <w:r w:rsidR="003B269F" w:rsidRPr="005573C2">
        <w:rPr>
          <w:rFonts w:ascii="GHEA Grapalat" w:hAnsi="GHEA Grapalat" w:cs="Sylfaen"/>
          <w:b/>
          <w:sz w:val="20"/>
          <w:lang w:val="hy-AM"/>
        </w:rPr>
        <w:t xml:space="preserve">գնման </w:t>
      </w:r>
      <w:r w:rsidRPr="005573C2">
        <w:rPr>
          <w:rFonts w:ascii="GHEA Grapalat" w:hAnsi="GHEA Grapalat" w:cs="Sylfaen"/>
          <w:b/>
          <w:sz w:val="20"/>
          <w:lang w:val="hy-AM"/>
        </w:rPr>
        <w:t>գնի</w:t>
      </w:r>
      <w:r w:rsidRPr="005573C2">
        <w:rPr>
          <w:rFonts w:ascii="GHEA Grapalat" w:hAnsi="GHEA Grapalat" w:cs="Sylfaen"/>
          <w:b/>
          <w:sz w:val="20"/>
          <w:lang w:val="af-ZA"/>
        </w:rPr>
        <w:t xml:space="preserve"> 10 </w:t>
      </w:r>
      <w:r w:rsidRPr="005573C2">
        <w:rPr>
          <w:rFonts w:ascii="GHEA Grapalat" w:hAnsi="GHEA Grapalat" w:cs="Sylfaen"/>
          <w:b/>
          <w:sz w:val="20"/>
          <w:lang w:val="hy-AM"/>
        </w:rPr>
        <w:t>տոկոսը:</w:t>
      </w:r>
      <w:r w:rsidR="003B269F" w:rsidRPr="005573C2">
        <w:rPr>
          <w:rFonts w:ascii="GHEA Grapalat" w:hAnsi="GHEA Grapalat" w:cs="Sylfaen"/>
          <w:b/>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5573C2" w:rsidRPr="00A71D81">
        <w:rPr>
          <w:rFonts w:ascii="GHEA Grapalat" w:hAnsi="GHEA Grapalat" w:cs="Sylfaen"/>
          <w:sz w:val="20"/>
          <w:lang w:val="hy-AM"/>
        </w:rPr>
        <w:t xml:space="preserve">Պայմանագրի ապահովումը ներկայացվում է </w:t>
      </w:r>
      <w:r w:rsidR="005573C2" w:rsidRPr="006B2E9C">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6"/>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3C5E3E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87003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E206479" w:rsidR="00096865" w:rsidRPr="00FD4E69" w:rsidRDefault="0047161E"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7"/>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1DF10F2" w:rsidR="00096865" w:rsidRPr="00A71D81" w:rsidRDefault="00AA0D0C"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8"/>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8E96D6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04174">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60E4DF5" w14:textId="77777777" w:rsidR="00E04174" w:rsidRPr="00A71D81" w:rsidRDefault="00E04174" w:rsidP="00E04174">
      <w:pPr>
        <w:pStyle w:val="norm"/>
        <w:spacing w:line="240" w:lineRule="auto"/>
        <w:ind w:firstLine="284"/>
        <w:jc w:val="right"/>
        <w:rPr>
          <w:rFonts w:ascii="GHEA Grapalat" w:hAnsi="GHEA Grapalat" w:cs="Sylfaen"/>
          <w:b/>
          <w:sz w:val="20"/>
          <w:lang w:val="es-ES"/>
        </w:rPr>
      </w:pPr>
    </w:p>
    <w:p w14:paraId="1DD1A68B" w14:textId="77777777" w:rsidR="00E04174" w:rsidRDefault="00E04174" w:rsidP="00E04174">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14:paraId="0EEEE3C3" w14:textId="5AD7ACE3" w:rsidR="00E04174" w:rsidRPr="00AE2768" w:rsidRDefault="00E04174" w:rsidP="00E04174">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DA46B54" w14:textId="77777777" w:rsidR="00E04174" w:rsidRPr="00AE2768" w:rsidRDefault="00E04174" w:rsidP="00E04174">
      <w:pPr>
        <w:pStyle w:val="BodyTextIndent3"/>
        <w:spacing w:line="240" w:lineRule="auto"/>
        <w:jc w:val="right"/>
        <w:rPr>
          <w:rFonts w:ascii="GHEA Grapalat" w:hAnsi="GHEA Grapalat" w:cs="Arial"/>
          <w:b/>
          <w:lang w:val="es-ES"/>
        </w:rPr>
      </w:pPr>
      <w:r w:rsidRPr="00DE1E5A">
        <w:rPr>
          <w:rFonts w:ascii="GHEA Grapalat" w:hAnsi="GHEA Grapalat" w:cs="Sylfaen"/>
          <w:b/>
        </w:rPr>
        <w:t>գնանշման</w:t>
      </w:r>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47FA2CE" w:rsidR="00B2572B" w:rsidRPr="00A71D81" w:rsidRDefault="00AA0D0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5A8ACF13" w14:textId="77777777" w:rsidR="00C34244" w:rsidRPr="00A71D81" w:rsidRDefault="00C34244" w:rsidP="00C34244">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A37049D" w14:textId="77777777" w:rsidR="00C34244" w:rsidRPr="00A71D81" w:rsidRDefault="00C34244" w:rsidP="00C34244">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BB8C66A" w14:textId="133E6C7C" w:rsidR="00C34244" w:rsidRPr="00A71D81" w:rsidRDefault="00C34244" w:rsidP="00C34244">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C40D4F">
        <w:rPr>
          <w:rFonts w:ascii="GHEA Grapalat" w:hAnsi="GHEA Grapalat"/>
          <w:sz w:val="22"/>
          <w:szCs w:val="22"/>
          <w:u w:val="single"/>
          <w:lang w:val="hy-AM"/>
        </w:rPr>
        <w:t>«</w:t>
      </w:r>
      <w:r>
        <w:rPr>
          <w:rFonts w:ascii="Sylfaen" w:hAnsi="Sylfaen"/>
          <w:sz w:val="22"/>
          <w:szCs w:val="22"/>
          <w:u w:val="single"/>
          <w:lang w:val="es-ES"/>
        </w:rPr>
        <w:t>Երքաղլույս</w:t>
      </w:r>
      <w:r w:rsidR="00C40D4F">
        <w:rPr>
          <w:rFonts w:ascii="Sylfaen" w:hAnsi="Sylfaen"/>
          <w:sz w:val="22"/>
          <w:szCs w:val="22"/>
          <w:u w:val="single"/>
          <w:lang w:val="hy-AM"/>
        </w:rPr>
        <w:t>»</w:t>
      </w:r>
      <w:r>
        <w:rPr>
          <w:rFonts w:ascii="Sylfaen" w:hAnsi="Sylfaen"/>
          <w:sz w:val="22"/>
          <w:szCs w:val="22"/>
          <w:u w:val="single"/>
          <w:lang w:val="es-ES"/>
        </w:rPr>
        <w:t xml:space="preserve"> ՓԲԸ</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D52874">
        <w:rPr>
          <w:rFonts w:ascii="GHEA Grapalat" w:hAnsi="GHEA Grapalat"/>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0AA0A003" w14:textId="77777777" w:rsidR="00C34244" w:rsidRPr="00A71D81" w:rsidRDefault="00C34244" w:rsidP="00C34244">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4F273BDA" w14:textId="77777777" w:rsidR="00C34244" w:rsidRPr="00A71D81" w:rsidRDefault="00C34244" w:rsidP="00C34244">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u w:val="single"/>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F2FECD8" w14:textId="77777777" w:rsidR="00C34244" w:rsidRPr="00A71D81" w:rsidRDefault="00C34244" w:rsidP="00C34244">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C9DDB5B" w14:textId="77777777" w:rsidR="00C34244" w:rsidRDefault="00C34244" w:rsidP="00C34244">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14:paraId="2EF51770" w14:textId="77777777" w:rsidR="00C34244" w:rsidRDefault="00C34244" w:rsidP="00C34244">
      <w:pPr>
        <w:jc w:val="both"/>
        <w:rPr>
          <w:rFonts w:ascii="GHEA Grapalat" w:hAnsi="GHEA Grapalat"/>
          <w:sz w:val="12"/>
          <w:szCs w:val="12"/>
          <w:u w:val="single"/>
          <w:lang w:val="es-ES"/>
        </w:rPr>
      </w:pPr>
    </w:p>
    <w:p w14:paraId="0B90F450" w14:textId="77777777" w:rsidR="00C34244" w:rsidRDefault="00C34244" w:rsidP="00C34244">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14:paraId="52F9659F" w14:textId="77777777" w:rsidR="00C34244" w:rsidRDefault="00C34244" w:rsidP="00C34244">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14:paraId="44BC6652" w14:textId="77777777" w:rsidR="00C34244" w:rsidRDefault="00C34244" w:rsidP="00C34244">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8D285DF" w:rsidR="00E56508" w:rsidRPr="00AE74A0" w:rsidRDefault="00C34244"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D52874">
        <w:rPr>
          <w:rFonts w:ascii="GHEA Grapalat" w:hAnsi="GHEA Grapalat"/>
          <w:lang w:val="es-ES"/>
        </w:rPr>
        <w:t>«</w:t>
      </w:r>
      <w:r w:rsidRPr="00BC71BD">
        <w:rPr>
          <w:rFonts w:ascii="GHEA Grapalat" w:hAnsi="GHEA Grapalat" w:cs="Sylfaen"/>
          <w:b/>
          <w:lang w:val="hy-AM"/>
        </w:rPr>
        <w:t>ԵՔԼ-</w:t>
      </w:r>
      <w:r w:rsidRPr="008C1D39">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r w:rsidRPr="00AE74A0">
        <w:rPr>
          <w:rFonts w:ascii="GHEA Grapalat" w:hAnsi="GHEA Grapalat" w:cs="Arial"/>
          <w:sz w:val="20"/>
          <w:szCs w:val="20"/>
          <w:lang w:val="es-ES"/>
        </w:rPr>
        <w:t>հրավերով սահմանված մասնակցության իրավունքի պահանջներին</w:t>
      </w:r>
      <w:r>
        <w:rPr>
          <w:rFonts w:ascii="GHEA Grapalat" w:hAnsi="GHEA Grapalat" w:cs="Arial"/>
          <w:sz w:val="20"/>
          <w:szCs w:val="20"/>
          <w:lang w:val="hy-AM"/>
        </w:rPr>
        <w:t xml:space="preserve"> և</w:t>
      </w:r>
      <w:r w:rsidRPr="004447FA">
        <w:rPr>
          <w:rFonts w:ascii="GHEA Grapalat" w:hAnsi="GHEA Grapalat" w:cs="Arial"/>
          <w:sz w:val="20"/>
          <w:szCs w:val="20"/>
          <w:lang w:val="hy-AM"/>
        </w:rPr>
        <w:t xml:space="preserve"> </w:t>
      </w:r>
      <w:r w:rsidR="00E56508" w:rsidRPr="00AE74A0">
        <w:rPr>
          <w:rFonts w:ascii="GHEA Grapalat" w:hAnsi="GHEA Grapalat"/>
          <w:sz w:val="20"/>
          <w:u w:val="single"/>
          <w:lang w:val="hy-AM"/>
        </w:rPr>
        <w:t xml:space="preserve">                             </w:t>
      </w:r>
      <w:r w:rsidR="00E56508" w:rsidRPr="00AE74A0">
        <w:rPr>
          <w:rFonts w:ascii="GHEA Grapalat" w:hAnsi="GHEA Grapalat"/>
          <w:sz w:val="20"/>
          <w:u w:val="single"/>
          <w:lang w:val="es-ES"/>
        </w:rPr>
        <w:t xml:space="preserve">                         </w:t>
      </w:r>
      <w:r w:rsidR="00E56508" w:rsidRPr="00AE74A0">
        <w:rPr>
          <w:rFonts w:ascii="GHEA Grapalat" w:hAnsi="GHEA Grapalat"/>
          <w:sz w:val="20"/>
          <w:u w:val="single"/>
          <w:lang w:val="hy-AM"/>
        </w:rPr>
        <w:t xml:space="preserve">          </w:t>
      </w:r>
      <w:r w:rsidR="00E56508" w:rsidRPr="00AE74A0">
        <w:rPr>
          <w:rFonts w:ascii="GHEA Grapalat" w:hAnsi="GHEA Grapalat"/>
          <w:lang w:val="hy-AM"/>
        </w:rPr>
        <w:t>-</w:t>
      </w:r>
      <w:r w:rsidR="00E56508" w:rsidRPr="00AE74A0">
        <w:rPr>
          <w:rFonts w:ascii="GHEA Grapalat" w:hAnsi="GHEA Grapalat" w:cs="Arial"/>
          <w:sz w:val="20"/>
          <w:szCs w:val="20"/>
          <w:lang w:val="es-ES"/>
        </w:rPr>
        <w:t>ն</w:t>
      </w:r>
      <w:r w:rsidR="00E56508" w:rsidRPr="00AE74A0">
        <w:rPr>
          <w:rFonts w:ascii="GHEA Grapalat" w:hAnsi="GHEA Grapalat" w:cs="Sylfaen"/>
          <w:sz w:val="20"/>
          <w:lang w:val="hy-AM"/>
        </w:rPr>
        <w:t xml:space="preserve"> պարտավորվում է </w:t>
      </w:r>
    </w:p>
    <w:p w14:paraId="02DFB684" w14:textId="72A5CBF9"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C34244">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9"/>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CAF736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C34244" w:rsidRPr="00D52874">
        <w:rPr>
          <w:rFonts w:ascii="GHEA Grapalat" w:hAnsi="GHEA Grapalat"/>
          <w:lang w:val="es-ES"/>
        </w:rPr>
        <w:t>«</w:t>
      </w:r>
      <w:r w:rsidR="00C34244" w:rsidRPr="00BC71BD">
        <w:rPr>
          <w:rFonts w:ascii="GHEA Grapalat" w:hAnsi="GHEA Grapalat" w:cs="Sylfaen"/>
          <w:b/>
          <w:lang w:val="hy-AM"/>
        </w:rPr>
        <w:t>ԵՔԼ-</w:t>
      </w:r>
      <w:r w:rsidR="00C34244" w:rsidRPr="005844C3">
        <w:rPr>
          <w:rFonts w:ascii="GHEA Grapalat" w:hAnsi="GHEA Grapalat" w:cs="Sylfaen"/>
          <w:b/>
          <w:lang w:val="hy-AM"/>
        </w:rPr>
        <w:t>ԳՀ</w:t>
      </w:r>
      <w:r w:rsidR="00C34244" w:rsidRPr="00752623">
        <w:rPr>
          <w:rFonts w:ascii="GHEA Grapalat" w:hAnsi="GHEA Grapalat" w:cs="Sylfaen"/>
          <w:b/>
          <w:lang w:val="hy-AM"/>
        </w:rPr>
        <w:t>ԱՊՁԲ</w:t>
      </w:r>
      <w:r w:rsidR="00C34244" w:rsidRPr="00752623">
        <w:rPr>
          <w:rFonts w:ascii="GHEA Grapalat" w:hAnsi="GHEA Grapalat"/>
          <w:b/>
          <w:lang w:val="es-ES"/>
        </w:rPr>
        <w:t>-</w:t>
      </w:r>
      <w:r w:rsidR="00612DE4">
        <w:rPr>
          <w:rFonts w:ascii="GHEA Grapalat" w:hAnsi="GHEA Grapalat"/>
          <w:b/>
          <w:lang w:val="es-ES"/>
        </w:rPr>
        <w:t>24/25</w:t>
      </w:r>
      <w:r w:rsidR="00C34244" w:rsidRPr="00D52874">
        <w:rPr>
          <w:rFonts w:ascii="GHEA Grapalat" w:hAnsi="GHEA Grapalat"/>
          <w:lang w:val="es-ES"/>
        </w:rPr>
        <w:t>»</w:t>
      </w:r>
      <w:r w:rsidR="00C34244" w:rsidRPr="00752623">
        <w:rPr>
          <w:rFonts w:ascii="GHEA Grapalat" w:hAnsi="GHEA Grapalat"/>
          <w:b/>
          <w:lang w:val="es-ES"/>
        </w:rPr>
        <w:t xml:space="preserve">  </w:t>
      </w:r>
      <w:r w:rsidR="00C34244" w:rsidRPr="00A71D81">
        <w:rPr>
          <w:rFonts w:ascii="GHEA Grapalat" w:hAnsi="GHEA Grapalat"/>
          <w:sz w:val="20"/>
          <w:szCs w:val="20"/>
          <w:lang w:val="es-ES"/>
        </w:rPr>
        <w:t xml:space="preserve"> </w:t>
      </w:r>
      <w:r w:rsidR="00C34244" w:rsidRPr="00A71D81">
        <w:rPr>
          <w:rFonts w:ascii="GHEA Grapalat" w:hAnsi="GHEA Grapalat" w:cs="Arial"/>
          <w:sz w:val="20"/>
          <w:szCs w:val="20"/>
          <w:lang w:val="es-ES"/>
        </w:rPr>
        <w:t xml:space="preserve">ծածկագրով </w:t>
      </w:r>
      <w:r w:rsidR="00C34244">
        <w:rPr>
          <w:rFonts w:ascii="GHEA Grapalat" w:hAnsi="GHEA Grapalat" w:cs="Arial"/>
          <w:sz w:val="20"/>
          <w:szCs w:val="20"/>
          <w:lang w:val="es-ES"/>
        </w:rPr>
        <w:t>գնանշման հարցմանը</w:t>
      </w:r>
      <w:r w:rsidR="00C34244" w:rsidRPr="00A71D81">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3F93AA2F" w14:textId="29C35251" w:rsidR="00E04174" w:rsidRPr="00AE2768" w:rsidRDefault="00E04174" w:rsidP="00E04174">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4447FA">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1EF4B30E" w14:textId="77777777" w:rsidR="00E04174" w:rsidRPr="00AE2768" w:rsidRDefault="00E04174" w:rsidP="00E04174">
      <w:pPr>
        <w:pStyle w:val="BodyTextIndent3"/>
        <w:spacing w:line="240" w:lineRule="auto"/>
        <w:jc w:val="right"/>
        <w:rPr>
          <w:rFonts w:ascii="GHEA Grapalat" w:hAnsi="GHEA Grapalat" w:cs="Arial"/>
          <w:b/>
          <w:lang w:val="es-ES"/>
        </w:rPr>
      </w:pPr>
      <w:r w:rsidRPr="004447FA">
        <w:rPr>
          <w:rFonts w:ascii="GHEA Grapalat" w:hAnsi="GHEA Grapalat" w:cs="Sylfaen"/>
          <w:b/>
          <w:lang w:val="hy-AM"/>
        </w:rPr>
        <w:t>գնանշման</w:t>
      </w:r>
      <w:r w:rsidRPr="002F58FE">
        <w:rPr>
          <w:rFonts w:ascii="GHEA Grapalat" w:hAnsi="GHEA Grapalat" w:cs="Sylfaen"/>
          <w:b/>
          <w:lang w:val="es-ES"/>
        </w:rPr>
        <w:t xml:space="preserve"> </w:t>
      </w:r>
      <w:r w:rsidRPr="004447FA">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70C31956" w14:textId="50851C94" w:rsidR="00C34244" w:rsidRDefault="00C34244" w:rsidP="00C34244">
      <w:pPr>
        <w:ind w:firstLine="567"/>
        <w:jc w:val="both"/>
        <w:rPr>
          <w:rFonts w:ascii="GHEA Grapalat" w:hAnsi="GHEA Grapalat"/>
          <w:sz w:val="20"/>
          <w:vertAlign w:val="superscript"/>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Pr>
          <w:rFonts w:ascii="GHEA Grapalat" w:hAnsi="GHEA Grapalat" w:cs="Arial"/>
          <w:sz w:val="20"/>
          <w:szCs w:val="20"/>
          <w:lang w:val="es-ES"/>
        </w:rPr>
        <w:t xml:space="preserve"> </w:t>
      </w:r>
      <w:r w:rsidRPr="00D52874">
        <w:rPr>
          <w:rFonts w:ascii="GHEA Grapalat" w:hAnsi="GHEA Grapalat"/>
          <w:lang w:val="es-ES"/>
        </w:rPr>
        <w:t>«</w:t>
      </w:r>
      <w:r w:rsidRPr="00BC71BD">
        <w:rPr>
          <w:rFonts w:ascii="GHEA Grapalat" w:hAnsi="GHEA Grapalat" w:cs="Sylfaen"/>
          <w:b/>
          <w:lang w:val="hy-AM"/>
        </w:rPr>
        <w:t>ԵՔԼ-</w:t>
      </w:r>
      <w:r w:rsidRPr="008C1D39">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sz w:val="20"/>
          <w:vertAlign w:val="superscript"/>
          <w:lang w:val="es-ES"/>
        </w:rPr>
        <w:t xml:space="preserve">                                                    </w:t>
      </w:r>
    </w:p>
    <w:p w14:paraId="07AFDF33" w14:textId="77777777" w:rsidR="00C34244" w:rsidRPr="00A71D81" w:rsidRDefault="00C34244" w:rsidP="00C34244">
      <w:pPr>
        <w:ind w:firstLine="567"/>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1124AD3" w14:textId="77777777" w:rsidR="00C34244" w:rsidRPr="00A71D81" w:rsidRDefault="00C34244" w:rsidP="00C34244">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2C85DBBB" w14:textId="0D38E5EC" w:rsidR="00E04174" w:rsidRPr="00AE2768" w:rsidRDefault="00E04174" w:rsidP="00E04174">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4447FA">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264B5EE4" w14:textId="77777777" w:rsidR="00E04174" w:rsidRPr="00AE2768" w:rsidRDefault="00E04174" w:rsidP="00E04174">
      <w:pPr>
        <w:pStyle w:val="BodyTextIndent3"/>
        <w:spacing w:line="240" w:lineRule="auto"/>
        <w:jc w:val="right"/>
        <w:rPr>
          <w:rFonts w:ascii="GHEA Grapalat" w:hAnsi="GHEA Grapalat" w:cs="Arial"/>
          <w:b/>
          <w:lang w:val="es-ES"/>
        </w:rPr>
      </w:pPr>
      <w:r w:rsidRPr="004447FA">
        <w:rPr>
          <w:rFonts w:ascii="GHEA Grapalat" w:hAnsi="GHEA Grapalat" w:cs="Sylfaen"/>
          <w:b/>
          <w:lang w:val="hy-AM"/>
        </w:rPr>
        <w:t>գնանշման</w:t>
      </w:r>
      <w:r w:rsidRPr="002F58FE">
        <w:rPr>
          <w:rFonts w:ascii="GHEA Grapalat" w:hAnsi="GHEA Grapalat" w:cs="Sylfaen"/>
          <w:b/>
          <w:lang w:val="es-ES"/>
        </w:rPr>
        <w:t xml:space="preserve"> </w:t>
      </w:r>
      <w:r w:rsidRPr="004447FA">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34840F05" w14:textId="77777777" w:rsidR="00E04174" w:rsidRDefault="00E04174" w:rsidP="002929EF">
      <w:pPr>
        <w:pStyle w:val="BodyTextIndent3"/>
        <w:spacing w:line="240" w:lineRule="auto"/>
        <w:ind w:firstLine="0"/>
        <w:jc w:val="center"/>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6459E835"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682E321C"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4F455BD9"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6A3EB894" w14:textId="77777777" w:rsidR="006B44A1" w:rsidRDefault="000B1088" w:rsidP="000B1088">
      <w:pPr>
        <w:pStyle w:val="BodyTextIndent3"/>
        <w:spacing w:line="240" w:lineRule="auto"/>
        <w:ind w:firstLine="0"/>
        <w:jc w:val="right"/>
        <w:rPr>
          <w:rFonts w:ascii="GHEA Grapalat" w:hAnsi="GHEA Grapalat"/>
          <w:b/>
          <w:lang w:val="hy-AM"/>
        </w:rPr>
      </w:pPr>
      <w:r w:rsidRPr="00A71D81">
        <w:rPr>
          <w:rFonts w:ascii="GHEA Grapalat" w:hAnsi="GHEA Grapalat"/>
          <w:b/>
          <w:lang w:val="hy-AM"/>
        </w:rPr>
        <w:t xml:space="preserve"> </w:t>
      </w:r>
    </w:p>
    <w:p w14:paraId="2E1D2B07" w14:textId="77777777" w:rsidR="006B44A1" w:rsidRDefault="006B44A1" w:rsidP="000B1088">
      <w:pPr>
        <w:pStyle w:val="BodyTextIndent3"/>
        <w:spacing w:line="240" w:lineRule="auto"/>
        <w:ind w:firstLine="0"/>
        <w:jc w:val="right"/>
        <w:rPr>
          <w:rFonts w:ascii="GHEA Grapalat" w:hAnsi="GHEA Grapalat"/>
          <w:b/>
          <w:lang w:val="hy-AM"/>
        </w:rPr>
      </w:pPr>
    </w:p>
    <w:p w14:paraId="30088A2E" w14:textId="77777777" w:rsidR="006B44A1" w:rsidRDefault="006B44A1" w:rsidP="000B1088">
      <w:pPr>
        <w:pStyle w:val="BodyTextIndent3"/>
        <w:spacing w:line="240" w:lineRule="auto"/>
        <w:ind w:firstLine="0"/>
        <w:jc w:val="right"/>
        <w:rPr>
          <w:rFonts w:ascii="GHEA Grapalat" w:hAnsi="GHEA Grapalat"/>
          <w:b/>
          <w:lang w:val="hy-AM"/>
        </w:rPr>
      </w:pPr>
    </w:p>
    <w:p w14:paraId="52A9E100" w14:textId="77777777" w:rsidR="006B44A1" w:rsidRDefault="006B44A1" w:rsidP="000B1088">
      <w:pPr>
        <w:pStyle w:val="BodyTextIndent3"/>
        <w:spacing w:line="240" w:lineRule="auto"/>
        <w:ind w:firstLine="0"/>
        <w:jc w:val="right"/>
        <w:rPr>
          <w:rFonts w:ascii="GHEA Grapalat" w:hAnsi="GHEA Grapalat"/>
          <w:b/>
          <w:lang w:val="hy-AM"/>
        </w:rPr>
      </w:pPr>
    </w:p>
    <w:p w14:paraId="5A29921E" w14:textId="77777777" w:rsidR="006B44A1" w:rsidRDefault="006B44A1" w:rsidP="000B1088">
      <w:pPr>
        <w:pStyle w:val="BodyTextIndent3"/>
        <w:spacing w:line="240" w:lineRule="auto"/>
        <w:ind w:firstLine="0"/>
        <w:jc w:val="right"/>
        <w:rPr>
          <w:rFonts w:ascii="GHEA Grapalat" w:hAnsi="GHEA Grapalat"/>
          <w:b/>
          <w:lang w:val="hy-AM"/>
        </w:rPr>
      </w:pPr>
    </w:p>
    <w:p w14:paraId="07D76FEE" w14:textId="77777777" w:rsidR="006B44A1" w:rsidRDefault="006B44A1" w:rsidP="000B1088">
      <w:pPr>
        <w:pStyle w:val="BodyTextIndent3"/>
        <w:spacing w:line="240" w:lineRule="auto"/>
        <w:ind w:firstLine="0"/>
        <w:jc w:val="right"/>
        <w:rPr>
          <w:rFonts w:ascii="GHEA Grapalat" w:hAnsi="GHEA Grapalat"/>
          <w:b/>
          <w:lang w:val="hy-AM"/>
        </w:rPr>
      </w:pPr>
    </w:p>
    <w:p w14:paraId="6EEDA791" w14:textId="77777777" w:rsidR="006B44A1" w:rsidRDefault="006B44A1" w:rsidP="000B1088">
      <w:pPr>
        <w:pStyle w:val="BodyTextIndent3"/>
        <w:spacing w:line="240" w:lineRule="auto"/>
        <w:ind w:firstLine="0"/>
        <w:jc w:val="right"/>
        <w:rPr>
          <w:rFonts w:ascii="GHEA Grapalat" w:hAnsi="GHEA Grapalat"/>
          <w:b/>
          <w:lang w:val="hy-AM"/>
        </w:rPr>
      </w:pPr>
    </w:p>
    <w:p w14:paraId="2E426907" w14:textId="77777777" w:rsidR="006B44A1" w:rsidRDefault="006B44A1" w:rsidP="000B1088">
      <w:pPr>
        <w:pStyle w:val="BodyTextIndent3"/>
        <w:spacing w:line="240" w:lineRule="auto"/>
        <w:ind w:firstLine="0"/>
        <w:jc w:val="right"/>
        <w:rPr>
          <w:rFonts w:ascii="GHEA Grapalat" w:hAnsi="GHEA Grapalat"/>
          <w:b/>
          <w:lang w:val="hy-AM"/>
        </w:rPr>
      </w:pPr>
    </w:p>
    <w:p w14:paraId="44C3F50E" w14:textId="77777777" w:rsidR="006B44A1" w:rsidRDefault="006B44A1" w:rsidP="000B1088">
      <w:pPr>
        <w:pStyle w:val="BodyTextIndent3"/>
        <w:spacing w:line="240" w:lineRule="auto"/>
        <w:ind w:firstLine="0"/>
        <w:jc w:val="right"/>
        <w:rPr>
          <w:rFonts w:ascii="GHEA Grapalat" w:hAnsi="GHEA Grapalat"/>
          <w:b/>
          <w:lang w:val="hy-AM"/>
        </w:rPr>
      </w:pPr>
    </w:p>
    <w:p w14:paraId="2C9CE6D0" w14:textId="77777777" w:rsidR="006B44A1" w:rsidRDefault="006B44A1" w:rsidP="000B1088">
      <w:pPr>
        <w:pStyle w:val="BodyTextIndent3"/>
        <w:spacing w:line="240" w:lineRule="auto"/>
        <w:ind w:firstLine="0"/>
        <w:jc w:val="right"/>
        <w:rPr>
          <w:rFonts w:ascii="GHEA Grapalat" w:hAnsi="GHEA Grapalat"/>
          <w:b/>
          <w:lang w:val="hy-AM"/>
        </w:rPr>
      </w:pPr>
    </w:p>
    <w:p w14:paraId="77332829" w14:textId="0B878D27"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49410384" w14:textId="5C99FA1B" w:rsidR="00E04174" w:rsidRPr="00AE2768" w:rsidRDefault="00E04174" w:rsidP="00E04174">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4447FA">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5E30AA7B" w14:textId="77777777" w:rsidR="00E04174" w:rsidRPr="00AE2768" w:rsidRDefault="00E04174" w:rsidP="00E04174">
      <w:pPr>
        <w:pStyle w:val="BodyTextIndent3"/>
        <w:spacing w:line="240" w:lineRule="auto"/>
        <w:jc w:val="right"/>
        <w:rPr>
          <w:rFonts w:ascii="GHEA Grapalat" w:hAnsi="GHEA Grapalat" w:cs="Arial"/>
          <w:b/>
          <w:lang w:val="es-ES"/>
        </w:rPr>
      </w:pPr>
      <w:r w:rsidRPr="004447FA">
        <w:rPr>
          <w:rFonts w:ascii="GHEA Grapalat" w:hAnsi="GHEA Grapalat" w:cs="Sylfaen"/>
          <w:b/>
          <w:lang w:val="hy-AM"/>
        </w:rPr>
        <w:t>գնանշման</w:t>
      </w:r>
      <w:r w:rsidRPr="002F58FE">
        <w:rPr>
          <w:rFonts w:ascii="GHEA Grapalat" w:hAnsi="GHEA Grapalat" w:cs="Sylfaen"/>
          <w:b/>
          <w:lang w:val="es-ES"/>
        </w:rPr>
        <w:t xml:space="preserve"> </w:t>
      </w:r>
      <w:r w:rsidRPr="004447FA">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4DB9757D" w14:textId="5CD1F50D" w:rsidR="00211D72" w:rsidRPr="00A71D81" w:rsidRDefault="00211D72" w:rsidP="00211D7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Pr="00D52874">
        <w:rPr>
          <w:rFonts w:ascii="GHEA Grapalat" w:hAnsi="GHEA Grapalat"/>
          <w:lang w:val="es-ES"/>
        </w:rPr>
        <w:t>«</w:t>
      </w:r>
      <w:r w:rsidRPr="00BC71BD">
        <w:rPr>
          <w:rFonts w:ascii="GHEA Grapalat" w:hAnsi="GHEA Grapalat" w:cs="Sylfaen"/>
          <w:b/>
          <w:lang w:val="hy-AM"/>
        </w:rPr>
        <w:t>ԵՔԼ-</w:t>
      </w:r>
      <w:r w:rsidRPr="005844C3">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lang w:val="es-ES"/>
        </w:rPr>
        <w:t>»</w:t>
      </w:r>
      <w:r>
        <w:rPr>
          <w:rFonts w:ascii="GHEA Grapalat" w:hAnsi="GHEA Grapalat"/>
          <w:b/>
          <w:lang w:val="es-ES"/>
        </w:rPr>
        <w:t xml:space="preserve"> </w:t>
      </w: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5844C3">
        <w:rPr>
          <w:rFonts w:ascii="GHEA Grapalat" w:hAnsi="GHEA Grapalat"/>
          <w:sz w:val="20"/>
          <w:u w:val="single"/>
          <w:lang w:val="hy-AM"/>
        </w:rPr>
        <w:t xml:space="preserve"> </w:t>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5EDD2588" w14:textId="77777777" w:rsidR="00211D72" w:rsidRPr="00A71D81" w:rsidRDefault="00211D72" w:rsidP="00211D7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64F5CC8A" w14:textId="77777777" w:rsidR="00211D72" w:rsidRPr="00A71D81" w:rsidRDefault="00211D72" w:rsidP="00211D7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D2CA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D2CA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ED2CA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ED2CA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26F8225"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32994097" w14:textId="502E775A" w:rsidR="008A063B" w:rsidRPr="00AE2768" w:rsidRDefault="008A063B" w:rsidP="008A063B">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3C4FB380" w14:textId="77777777" w:rsidR="008A063B" w:rsidRPr="00AE2768" w:rsidRDefault="008A063B" w:rsidP="008A063B">
      <w:pPr>
        <w:pStyle w:val="BodyTextIndent3"/>
        <w:spacing w:line="240" w:lineRule="auto"/>
        <w:jc w:val="right"/>
        <w:rPr>
          <w:rFonts w:ascii="GHEA Grapalat" w:hAnsi="GHEA Grapalat" w:cs="Arial"/>
          <w:b/>
          <w:lang w:val="es-ES"/>
        </w:rPr>
      </w:pPr>
      <w:r w:rsidRPr="00DE1E5A">
        <w:rPr>
          <w:rFonts w:ascii="GHEA Grapalat" w:hAnsi="GHEA Grapalat" w:cs="Sylfaen"/>
          <w:b/>
        </w:rPr>
        <w:t>գնանշման</w:t>
      </w:r>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EB062DA" w14:textId="7C8535DD" w:rsidR="006B44A1" w:rsidRPr="00F34FC0" w:rsidRDefault="006B44A1" w:rsidP="006B44A1">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մասնակցում է </w:t>
      </w:r>
      <w:r w:rsidR="00C40D4F">
        <w:rPr>
          <w:rFonts w:ascii="GHEA Grapalat" w:hAnsi="GHEA Grapalat" w:cs="GHEA Grapalat"/>
          <w:sz w:val="20"/>
          <w:szCs w:val="20"/>
          <w:lang w:val="hy-AM"/>
        </w:rPr>
        <w:t>«</w:t>
      </w:r>
      <w:r w:rsidRPr="00067A33">
        <w:rPr>
          <w:rFonts w:ascii="Sylfaen" w:hAnsi="Sylfaen" w:cs="GHEA Grapalat"/>
          <w:b/>
          <w:sz w:val="22"/>
          <w:szCs w:val="20"/>
          <w:u w:val="single"/>
          <w:lang w:val="pt-BR"/>
        </w:rPr>
        <w:t>Երքաղլույս</w:t>
      </w:r>
      <w:r w:rsidR="00C40D4F">
        <w:rPr>
          <w:rFonts w:ascii="Sylfaen" w:hAnsi="Sylfaen" w:cs="GHEA Grapalat"/>
          <w:b/>
          <w:sz w:val="22"/>
          <w:szCs w:val="20"/>
          <w:u w:val="single"/>
          <w:lang w:val="hy-AM"/>
        </w:rPr>
        <w: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D52874">
        <w:rPr>
          <w:rFonts w:ascii="GHEA Grapalat" w:hAnsi="GHEA Grapalat"/>
          <w:lang w:val="es-ES"/>
        </w:rPr>
        <w:t>«</w:t>
      </w:r>
      <w:r w:rsidRPr="00BC71BD">
        <w:rPr>
          <w:rFonts w:ascii="Sylfaen" w:hAnsi="Sylfaen" w:cs="Sylfaen"/>
          <w:b/>
          <w:lang w:val="hy-AM"/>
        </w:rPr>
        <w:t>ԵՔԼ</w:t>
      </w:r>
      <w:r w:rsidRPr="00C40D4F">
        <w:rPr>
          <w:rFonts w:ascii="Sylfaen" w:hAnsi="Sylfaen" w:cs="Sylfaen"/>
          <w:b/>
          <w:lang w:val="hy-AM"/>
        </w:rPr>
        <w:t>-</w:t>
      </w:r>
      <w:r w:rsidRPr="004C3F22">
        <w:rPr>
          <w:rFonts w:ascii="Sylfaen" w:hAnsi="Sylfaen" w:cs="Sylfaen"/>
          <w:b/>
          <w:lang w:val="hy-AM"/>
        </w:rPr>
        <w:t>ԳՀ</w:t>
      </w:r>
      <w:r w:rsidRPr="00752623">
        <w:rPr>
          <w:rFonts w:ascii="Sylfaen" w:hAnsi="Sylfaen" w:cs="Sylfaen"/>
          <w:b/>
          <w:lang w:val="hy-AM"/>
        </w:rPr>
        <w:t>ԱՊՁԲ</w:t>
      </w:r>
      <w:r w:rsidRPr="00C40D4F">
        <w:rPr>
          <w:rFonts w:ascii="Sylfaen" w:hAnsi="Sylfaen" w:cs="Sylfaen"/>
          <w:b/>
          <w:lang w:val="hy-AM"/>
        </w:rPr>
        <w:t>-</w:t>
      </w:r>
      <w:r w:rsidR="00612DE4" w:rsidRPr="00C40D4F">
        <w:rPr>
          <w:rFonts w:ascii="Sylfaen" w:hAnsi="Sylfaen" w:cs="Sylfaen"/>
          <w:b/>
          <w:lang w:val="hy-AM"/>
        </w:rPr>
        <w:t>24/25</w:t>
      </w:r>
      <w:r w:rsidRPr="00D52874">
        <w:rPr>
          <w:rFonts w:ascii="GHEA Grapalat" w:hAnsi="GHEA Grapalat"/>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E5EB2"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DB72806"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DE5EB2"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DDA4562" w:rsidR="00DE5EB2" w:rsidRPr="00A71D81" w:rsidRDefault="00DE5EB2" w:rsidP="00DE5EB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5EB2"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FC7B91E"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DE5EB2"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369AC2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DE5EB2"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EC1534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D2CA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D2CA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D2CA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D2CA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ED2CA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8DA31CE" w:rsidR="00FC4DC4" w:rsidRDefault="00631658" w:rsidP="00E04174">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5B5A691"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49AEDD9C" w14:textId="0597BF14" w:rsidR="008A063B" w:rsidRPr="00AE2768" w:rsidRDefault="008A063B" w:rsidP="008A063B">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4447FA">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54789498" w14:textId="77777777" w:rsidR="008A063B" w:rsidRPr="00AE2768" w:rsidRDefault="008A063B" w:rsidP="008A063B">
      <w:pPr>
        <w:pStyle w:val="BodyTextIndent3"/>
        <w:spacing w:line="240" w:lineRule="auto"/>
        <w:jc w:val="right"/>
        <w:rPr>
          <w:rFonts w:ascii="GHEA Grapalat" w:hAnsi="GHEA Grapalat" w:cs="Arial"/>
          <w:b/>
          <w:lang w:val="es-ES"/>
        </w:rPr>
      </w:pPr>
      <w:r w:rsidRPr="004447FA">
        <w:rPr>
          <w:rFonts w:ascii="GHEA Grapalat" w:hAnsi="GHEA Grapalat" w:cs="Sylfaen"/>
          <w:b/>
          <w:lang w:val="hy-AM"/>
        </w:rPr>
        <w:t>գնանշման</w:t>
      </w:r>
      <w:r w:rsidRPr="002F58FE">
        <w:rPr>
          <w:rFonts w:ascii="GHEA Grapalat" w:hAnsi="GHEA Grapalat" w:cs="Sylfaen"/>
          <w:b/>
          <w:lang w:val="es-ES"/>
        </w:rPr>
        <w:t xml:space="preserve"> </w:t>
      </w:r>
      <w:r w:rsidRPr="004447FA">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D228FA9" w14:textId="5E2F4240" w:rsidR="00F52780" w:rsidRDefault="00631658" w:rsidP="00F52780">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00F52780" w:rsidRPr="00F34FC0">
        <w:rPr>
          <w:rFonts w:ascii="GHEA Grapalat" w:hAnsi="GHEA Grapalat" w:cs="GHEA Grapalat"/>
          <w:sz w:val="20"/>
          <w:szCs w:val="20"/>
          <w:lang w:val="pt-BR"/>
        </w:rPr>
        <w:t xml:space="preserve">Ընկերությունը մասնակցում է </w:t>
      </w:r>
      <w:r w:rsidR="00EA082C">
        <w:rPr>
          <w:rFonts w:ascii="GHEA Grapalat" w:hAnsi="GHEA Grapalat" w:cs="GHEA Grapalat"/>
          <w:sz w:val="20"/>
          <w:szCs w:val="20"/>
          <w:lang w:val="hy-AM"/>
        </w:rPr>
        <w:t>«</w:t>
      </w:r>
      <w:r w:rsidR="00F52780" w:rsidRPr="00067A33">
        <w:rPr>
          <w:rFonts w:ascii="Sylfaen" w:hAnsi="Sylfaen" w:cs="GHEA Grapalat"/>
          <w:b/>
          <w:sz w:val="22"/>
          <w:szCs w:val="20"/>
          <w:u w:val="single"/>
          <w:lang w:val="pt-BR"/>
        </w:rPr>
        <w:t>Երքաղլույս</w:t>
      </w:r>
      <w:r w:rsidR="00EA082C">
        <w:rPr>
          <w:rFonts w:ascii="Sylfaen" w:hAnsi="Sylfaen" w:cs="GHEA Grapalat"/>
          <w:b/>
          <w:sz w:val="22"/>
          <w:szCs w:val="20"/>
          <w:u w:val="single"/>
          <w:lang w:val="hy-AM"/>
        </w:rPr>
        <w:t>»</w:t>
      </w:r>
      <w:r w:rsidR="00F52780" w:rsidRPr="00067A33">
        <w:rPr>
          <w:rFonts w:ascii="Sylfaen" w:hAnsi="Sylfaen" w:cs="GHEA Grapalat"/>
          <w:b/>
          <w:sz w:val="22"/>
          <w:szCs w:val="20"/>
          <w:u w:val="single"/>
          <w:lang w:val="pt-BR"/>
        </w:rPr>
        <w:t xml:space="preserve"> ՓԲԸ-ի</w:t>
      </w:r>
      <w:r w:rsidR="00F52780" w:rsidRPr="00F34FC0">
        <w:rPr>
          <w:rFonts w:ascii="GHEA Grapalat" w:hAnsi="GHEA Grapalat" w:cs="GHEA Grapalat"/>
          <w:sz w:val="20"/>
          <w:szCs w:val="20"/>
          <w:lang w:val="pt-BR"/>
        </w:rPr>
        <w:t xml:space="preserve">  (այսուհետ` Պատվիրատու) կողմից կազմակերպված </w:t>
      </w:r>
      <w:r w:rsidR="00F52780" w:rsidRPr="00D52874">
        <w:rPr>
          <w:rFonts w:ascii="GHEA Grapalat" w:hAnsi="GHEA Grapalat"/>
          <w:lang w:val="es-ES"/>
        </w:rPr>
        <w:t>«</w:t>
      </w:r>
      <w:r w:rsidR="00F52780" w:rsidRPr="00BC71BD">
        <w:rPr>
          <w:rFonts w:ascii="Sylfaen" w:hAnsi="Sylfaen" w:cs="Sylfaen"/>
          <w:b/>
          <w:lang w:val="hy-AM"/>
        </w:rPr>
        <w:t>ԵՔԼ</w:t>
      </w:r>
      <w:r w:rsidR="00F52780" w:rsidRPr="00EA082C">
        <w:rPr>
          <w:rFonts w:ascii="Sylfaen" w:hAnsi="Sylfaen" w:cs="Sylfaen"/>
          <w:b/>
          <w:lang w:val="hy-AM"/>
        </w:rPr>
        <w:t>-</w:t>
      </w:r>
      <w:r w:rsidR="00F52780" w:rsidRPr="004C3F22">
        <w:rPr>
          <w:rFonts w:ascii="Sylfaen" w:hAnsi="Sylfaen" w:cs="Sylfaen"/>
          <w:b/>
          <w:lang w:val="hy-AM"/>
        </w:rPr>
        <w:t>ԳՀ</w:t>
      </w:r>
      <w:r w:rsidR="00F52780" w:rsidRPr="00752623">
        <w:rPr>
          <w:rFonts w:ascii="Sylfaen" w:hAnsi="Sylfaen" w:cs="Sylfaen"/>
          <w:b/>
          <w:lang w:val="hy-AM"/>
        </w:rPr>
        <w:t>ԱՊՁԲ</w:t>
      </w:r>
      <w:r w:rsidR="00F52780" w:rsidRPr="00EA082C">
        <w:rPr>
          <w:rFonts w:ascii="Sylfaen" w:hAnsi="Sylfaen" w:cs="Sylfaen"/>
          <w:b/>
          <w:lang w:val="hy-AM"/>
        </w:rPr>
        <w:t>-</w:t>
      </w:r>
      <w:r w:rsidR="00612DE4" w:rsidRPr="00EA082C">
        <w:rPr>
          <w:rFonts w:ascii="Sylfaen" w:hAnsi="Sylfaen" w:cs="Sylfaen"/>
          <w:b/>
          <w:lang w:val="hy-AM"/>
        </w:rPr>
        <w:t>24/25</w:t>
      </w:r>
      <w:r w:rsidR="00F52780" w:rsidRPr="00D52874">
        <w:rPr>
          <w:rFonts w:ascii="GHEA Grapalat" w:hAnsi="GHEA Grapalat"/>
          <w:lang w:val="es-ES"/>
        </w:rPr>
        <w:t>»</w:t>
      </w:r>
      <w:r w:rsidR="00F52780">
        <w:rPr>
          <w:rFonts w:ascii="GHEA Grapalat" w:hAnsi="GHEA Grapalat"/>
          <w:lang w:val="es-ES"/>
        </w:rPr>
        <w:t xml:space="preserve"> </w:t>
      </w:r>
      <w:r w:rsidR="00F52780" w:rsidRPr="00F34FC0">
        <w:rPr>
          <w:rFonts w:ascii="GHEA Grapalat" w:hAnsi="GHEA Grapalat" w:cs="GHEA Grapalat"/>
          <w:sz w:val="20"/>
          <w:szCs w:val="20"/>
          <w:lang w:val="pt-BR"/>
        </w:rPr>
        <w:t>ծածկագրով գնման ընթացակարգին:</w:t>
      </w:r>
    </w:p>
    <w:p w14:paraId="314CA090" w14:textId="71EE19A3" w:rsidR="00631658" w:rsidRPr="00A71D81" w:rsidRDefault="00631658" w:rsidP="00F52780">
      <w:pPr>
        <w:ind w:left="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E5EB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BDCFD3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DE5EB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9C805DE" w:rsidR="00DE5EB2" w:rsidRPr="00A71D81" w:rsidRDefault="00DE5EB2" w:rsidP="00DE5EB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5EB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30C79E5"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DE5EB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6FE6647"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DE5EB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9306D0D"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D2CA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D2CA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D2CA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D2CA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ED2CA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1E38FD65" w:rsidR="00CB5EFD" w:rsidRPr="00A71D81" w:rsidRDefault="00334B2F" w:rsidP="00E04174">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1C369364" w14:textId="5F02D854" w:rsidR="008A063B" w:rsidRPr="00AE2768" w:rsidRDefault="008A063B" w:rsidP="008A063B">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4447FA">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4C131C6" w14:textId="77777777" w:rsidR="008A063B" w:rsidRPr="00AE2768" w:rsidRDefault="008A063B" w:rsidP="008A063B">
      <w:pPr>
        <w:pStyle w:val="BodyTextIndent3"/>
        <w:spacing w:line="240" w:lineRule="auto"/>
        <w:jc w:val="right"/>
        <w:rPr>
          <w:rFonts w:ascii="GHEA Grapalat" w:hAnsi="GHEA Grapalat" w:cs="Arial"/>
          <w:b/>
          <w:lang w:val="es-ES"/>
        </w:rPr>
      </w:pPr>
      <w:r w:rsidRPr="004447FA">
        <w:rPr>
          <w:rFonts w:ascii="GHEA Grapalat" w:hAnsi="GHEA Grapalat" w:cs="Sylfaen"/>
          <w:b/>
          <w:lang w:val="hy-AM"/>
        </w:rPr>
        <w:t>գնանշման</w:t>
      </w:r>
      <w:r w:rsidRPr="002F58FE">
        <w:rPr>
          <w:rFonts w:ascii="GHEA Grapalat" w:hAnsi="GHEA Grapalat" w:cs="Sylfaen"/>
          <w:b/>
          <w:lang w:val="es-ES"/>
        </w:rPr>
        <w:t xml:space="preserve"> </w:t>
      </w:r>
      <w:r w:rsidRPr="004447FA">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0E617241" w14:textId="77777777" w:rsidR="00FE1713" w:rsidRPr="00752623" w:rsidRDefault="00FE1713" w:rsidP="00FE1713">
      <w:pPr>
        <w:ind w:left="-142" w:firstLine="142"/>
        <w:jc w:val="center"/>
        <w:rPr>
          <w:rFonts w:ascii="GHEA Grapalat" w:hAnsi="GHEA Grapalat"/>
          <w:b/>
          <w:sz w:val="22"/>
          <w:lang w:val="hy-AM"/>
        </w:rPr>
      </w:pPr>
      <w:r w:rsidRPr="003D7A72">
        <w:rPr>
          <w:rFonts w:ascii="GHEA Grapalat" w:hAnsi="GHEA Grapalat" w:cs="Sylfaen"/>
          <w:b/>
          <w:sz w:val="22"/>
          <w:lang w:val="hy-AM"/>
        </w:rPr>
        <w:t>ԱՊՐԱՆՔԻ</w:t>
      </w:r>
      <w:r w:rsidRPr="00752623">
        <w:rPr>
          <w:rFonts w:ascii="GHEA Grapalat" w:hAnsi="GHEA Grapalat" w:cs="Sylfaen"/>
          <w:b/>
          <w:sz w:val="22"/>
          <w:lang w:val="hy-AM"/>
        </w:rPr>
        <w:t xml:space="preserve"> ՄԱՏԱԿԱՐԱՐՄԱՆ</w:t>
      </w:r>
    </w:p>
    <w:p w14:paraId="4B68EC79" w14:textId="77777777" w:rsidR="00FE1713" w:rsidRPr="00752623" w:rsidRDefault="00FE1713" w:rsidP="00FE171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14:paraId="1344B507" w14:textId="16DC4384" w:rsidR="00FE1713" w:rsidRPr="00752623" w:rsidRDefault="00FE1713" w:rsidP="00FE1713">
      <w:pPr>
        <w:ind w:left="-142" w:firstLine="142"/>
        <w:jc w:val="center"/>
        <w:rPr>
          <w:rFonts w:ascii="GHEA Grapalat" w:hAnsi="GHEA Grapalat" w:cs="Sylfaen"/>
          <w:sz w:val="20"/>
          <w:lang w:val="hy-AM"/>
        </w:rPr>
      </w:pPr>
      <w:r w:rsidRPr="00752623">
        <w:rPr>
          <w:rFonts w:ascii="GHEA Grapalat" w:hAnsi="GHEA Grapalat"/>
          <w:b/>
          <w:lang w:val="hy-AM"/>
        </w:rPr>
        <w:t>N</w:t>
      </w:r>
      <w:r w:rsidRPr="003D7A72">
        <w:rPr>
          <w:rFonts w:ascii="GHEA Grapalat" w:hAnsi="GHEA Grapalat"/>
          <w:b/>
          <w:lang w:val="hy-AM"/>
        </w:rPr>
        <w:t xml:space="preserve"> </w:t>
      </w:r>
      <w:r w:rsidRPr="002F58FE">
        <w:rPr>
          <w:rFonts w:ascii="GHEA Grapalat" w:hAnsi="GHEA Grapalat"/>
          <w:b/>
          <w:lang w:val="hy-AM"/>
        </w:rPr>
        <w:t xml:space="preserve"> </w:t>
      </w:r>
      <w:r w:rsidRPr="00D52874">
        <w:rPr>
          <w:rFonts w:ascii="GHEA Grapalat" w:hAnsi="GHEA Grapalat"/>
          <w:lang w:val="es-ES"/>
        </w:rPr>
        <w:t>«</w:t>
      </w:r>
      <w:r w:rsidRPr="00BC71BD">
        <w:rPr>
          <w:rFonts w:ascii="Sylfaen" w:hAnsi="Sylfaen" w:cs="Sylfaen"/>
          <w:b/>
          <w:lang w:val="hy-AM"/>
        </w:rPr>
        <w:t>ԵՔԼ</w:t>
      </w:r>
      <w:r w:rsidRPr="00BC71BD">
        <w:rPr>
          <w:rFonts w:ascii="GHEA Grapalat" w:hAnsi="GHEA Grapalat" w:cs="Sylfaen"/>
          <w:b/>
          <w:lang w:val="hy-AM"/>
        </w:rPr>
        <w:t>-</w:t>
      </w:r>
      <w:r w:rsidRPr="004C3F22">
        <w:rPr>
          <w:rFonts w:ascii="Sylfaen" w:hAnsi="Sylfaen" w:cs="Sylfaen"/>
          <w:b/>
          <w:lang w:val="hy-AM"/>
        </w:rPr>
        <w:t>ԳՀ</w:t>
      </w:r>
      <w:r w:rsidRPr="00752623">
        <w:rPr>
          <w:rFonts w:ascii="Sylfaen" w:hAnsi="Sylfaen" w:cs="Sylfaen"/>
          <w:b/>
          <w:lang w:val="hy-AM"/>
        </w:rPr>
        <w:t>ԱՊՁԲ</w:t>
      </w:r>
      <w:r w:rsidRPr="00752623">
        <w:rPr>
          <w:rFonts w:ascii="GHEA Grapalat" w:hAnsi="GHEA Grapalat"/>
          <w:b/>
          <w:lang w:val="es-ES"/>
        </w:rPr>
        <w:t>-</w:t>
      </w:r>
      <w:r w:rsidR="00612DE4">
        <w:rPr>
          <w:rFonts w:ascii="GHEA Grapalat" w:hAnsi="GHEA Grapalat"/>
          <w:b/>
          <w:lang w:val="es-ES"/>
        </w:rPr>
        <w:t>24/25</w:t>
      </w:r>
      <w:r w:rsidRPr="00D52874">
        <w:rPr>
          <w:rFonts w:ascii="GHEA Grapalat" w:hAnsi="GHEA Grapalat"/>
          <w:lang w:val="es-ES"/>
        </w:rPr>
        <w:t>»</w:t>
      </w:r>
    </w:p>
    <w:p w14:paraId="4DE18391" w14:textId="77777777" w:rsidR="00FE1713" w:rsidRPr="00AE2768" w:rsidRDefault="00FE1713" w:rsidP="00FE1713">
      <w:pPr>
        <w:jc w:val="center"/>
        <w:rPr>
          <w:rFonts w:ascii="GHEA Grapalat" w:hAnsi="GHEA Grapalat" w:cs="Sylfaen"/>
          <w:sz w:val="20"/>
          <w:lang w:val="hy-AM"/>
        </w:rPr>
      </w:pPr>
    </w:p>
    <w:p w14:paraId="5F812A17" w14:textId="156CBB4D" w:rsidR="00FE1713" w:rsidRPr="00AE2768" w:rsidRDefault="00FE1713" w:rsidP="00FE1713">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t xml:space="preserve">         ք. </w:t>
      </w:r>
      <w:r w:rsidRPr="00CB7993">
        <w:rPr>
          <w:rFonts w:ascii="GHEA Grapalat" w:hAnsi="GHEA Grapalat" w:cs="Sylfaen"/>
          <w:sz w:val="20"/>
          <w:u w:val="single"/>
          <w:lang w:val="hy-AM"/>
        </w:rPr>
        <w:t>Երևան</w:t>
      </w:r>
      <w:r w:rsidRPr="00AE2768">
        <w:rPr>
          <w:rFonts w:ascii="GHEA Grapalat" w:hAnsi="GHEA Grapalat" w:cs="Sylfaen"/>
          <w:sz w:val="20"/>
          <w:lang w:val="hy-AM"/>
        </w:rPr>
        <w:t xml:space="preserve">                                                                                          </w:t>
      </w:r>
      <w:r w:rsidRPr="00AE2768">
        <w:rPr>
          <w:rFonts w:ascii="GHEA Grapalat" w:hAnsi="GHEA Grapalat"/>
          <w:lang w:val="hy-AM"/>
        </w:rPr>
        <w:t>«</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cs="Sylfaen"/>
          <w:sz w:val="20"/>
          <w:lang w:val="hy-AM"/>
        </w:rPr>
        <w:t>20</w:t>
      </w:r>
      <w:r w:rsidRPr="00CB7993">
        <w:rPr>
          <w:rFonts w:ascii="GHEA Grapalat" w:hAnsi="GHEA Grapalat" w:cs="Sylfaen"/>
          <w:sz w:val="20"/>
          <w:lang w:val="hy-AM"/>
        </w:rPr>
        <w:t>2</w:t>
      </w:r>
      <w:r w:rsidR="002E5448" w:rsidRPr="004447FA">
        <w:rPr>
          <w:rFonts w:ascii="GHEA Grapalat" w:hAnsi="GHEA Grapalat" w:cs="Sylfaen"/>
          <w:sz w:val="20"/>
          <w:lang w:val="hy-AM"/>
        </w:rPr>
        <w:t>4</w:t>
      </w:r>
      <w:r w:rsidRPr="00AE2768">
        <w:rPr>
          <w:rFonts w:ascii="GHEA Grapalat" w:hAnsi="GHEA Grapalat" w:cs="Sylfaen"/>
          <w:sz w:val="20"/>
          <w:lang w:val="hy-AM"/>
        </w:rPr>
        <w:t xml:space="preserve"> թ.</w:t>
      </w:r>
    </w:p>
    <w:p w14:paraId="79389B14" w14:textId="77777777" w:rsidR="00FE1713" w:rsidRPr="00AE2768" w:rsidRDefault="00FE1713" w:rsidP="00FE1713">
      <w:pPr>
        <w:tabs>
          <w:tab w:val="left" w:pos="720"/>
          <w:tab w:val="left" w:pos="1440"/>
          <w:tab w:val="left" w:pos="8865"/>
        </w:tabs>
        <w:jc w:val="both"/>
        <w:rPr>
          <w:rFonts w:ascii="GHEA Grapalat" w:hAnsi="GHEA Grapalat" w:cs="Sylfaen"/>
          <w:sz w:val="20"/>
          <w:lang w:val="hy-AM"/>
        </w:rPr>
      </w:pPr>
    </w:p>
    <w:p w14:paraId="0BA24F98" w14:textId="77777777" w:rsidR="00FE1713" w:rsidRPr="00AE2768" w:rsidRDefault="00FE1713" w:rsidP="00FE1713">
      <w:pPr>
        <w:ind w:firstLine="720"/>
        <w:jc w:val="both"/>
        <w:rPr>
          <w:rFonts w:ascii="GHEA Grapalat" w:hAnsi="GHEA Grapalat"/>
          <w:sz w:val="20"/>
          <w:lang w:val="hy-AM"/>
        </w:rPr>
      </w:pPr>
      <w:r w:rsidRPr="00AE2768">
        <w:rPr>
          <w:rFonts w:ascii="GHEA Grapalat" w:hAnsi="GHEA Grapalat"/>
          <w:u w:val="single"/>
          <w:lang w:val="hy-AM"/>
        </w:rPr>
        <w:t xml:space="preserve">______                         </w:t>
      </w:r>
      <w:r w:rsidRPr="00AE2768">
        <w:rPr>
          <w:rFonts w:ascii="GHEA Grapalat" w:hAnsi="GHEA Grapalat"/>
          <w:sz w:val="20"/>
          <w:lang w:val="hy-AM"/>
        </w:rPr>
        <w:t>-ը ի դեմս _____</w:t>
      </w:r>
      <w:r w:rsidRPr="00AE2768">
        <w:rPr>
          <w:rFonts w:ascii="GHEA Grapalat" w:hAnsi="GHEA Grapalat"/>
          <w:sz w:val="20"/>
          <w:u w:val="single"/>
          <w:lang w:val="hy-AM"/>
        </w:rPr>
        <w:t xml:space="preserve">                     </w:t>
      </w:r>
      <w:r w:rsidRPr="00AE2768">
        <w:rPr>
          <w:rFonts w:ascii="GHEA Grapalat" w:hAnsi="GHEA Grapalat"/>
          <w:sz w:val="20"/>
          <w:lang w:val="hy-AM"/>
        </w:rPr>
        <w:t>-ի, որը գործում է</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Գնորդ</w:t>
      </w:r>
      <w:r w:rsidRPr="00AE2768">
        <w:rPr>
          <w:rFonts w:ascii="GHEA Grapalat" w:hAnsi="GHEA Grapalat"/>
          <w:lang w:val="hy-AM"/>
        </w:rPr>
        <w:t>»</w:t>
      </w:r>
      <w:r w:rsidRPr="00AE2768">
        <w:rPr>
          <w:rFonts w:ascii="GHEA Grapalat" w:hAnsi="GHEA Grapalat"/>
          <w:sz w:val="20"/>
          <w:lang w:val="hy-AM"/>
        </w:rPr>
        <w:t xml:space="preserve">, մի կողմից,  և __________________-ը, ի դեմս տնօրեն _____________________-ի, որը գործում է </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Վաճառող</w:t>
      </w:r>
      <w:r w:rsidRPr="00AE2768">
        <w:rPr>
          <w:rFonts w:ascii="GHEA Grapalat" w:hAnsi="GHEA Grapalat"/>
          <w:lang w:val="hy-AM"/>
        </w:rPr>
        <w:t>»</w:t>
      </w:r>
      <w:r w:rsidRPr="00AE2768">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2D0EF8AC" w14:textId="77777777" w:rsidR="00FE1713" w:rsidRPr="00AE2768" w:rsidRDefault="00FE1713" w:rsidP="00FE1713">
      <w:pPr>
        <w:ind w:firstLine="709"/>
        <w:jc w:val="center"/>
        <w:rPr>
          <w:rFonts w:ascii="GHEA Grapalat" w:hAnsi="GHEA Grapalat" w:cs="Times Armenian"/>
          <w:b/>
          <w:sz w:val="20"/>
          <w:lang w:val="hy-AM"/>
        </w:rPr>
      </w:pPr>
      <w:r w:rsidRPr="00AE2768">
        <w:rPr>
          <w:rFonts w:ascii="GHEA Grapalat" w:hAnsi="GHEA Grapalat"/>
          <w:b/>
          <w:sz w:val="20"/>
          <w:lang w:val="hy-AM"/>
        </w:rPr>
        <w:t xml:space="preserve">1. </w:t>
      </w:r>
      <w:r w:rsidRPr="00AE2768">
        <w:rPr>
          <w:rFonts w:ascii="GHEA Grapalat" w:hAnsi="GHEA Grapalat" w:cs="Sylfaen"/>
          <w:b/>
          <w:sz w:val="20"/>
          <w:lang w:val="hy-AM"/>
        </w:rPr>
        <w:t>ՊԱՅՄԱՆԱԳՐԻ</w:t>
      </w:r>
      <w:r w:rsidRPr="00AE2768">
        <w:rPr>
          <w:rFonts w:ascii="GHEA Grapalat" w:hAnsi="GHEA Grapalat" w:cs="Times Armenian"/>
          <w:b/>
          <w:sz w:val="20"/>
          <w:lang w:val="hy-AM"/>
        </w:rPr>
        <w:t xml:space="preserve"> </w:t>
      </w:r>
      <w:r w:rsidRPr="00AE2768">
        <w:rPr>
          <w:rFonts w:ascii="GHEA Grapalat" w:hAnsi="GHEA Grapalat" w:cs="Sylfaen"/>
          <w:b/>
          <w:sz w:val="20"/>
          <w:lang w:val="hy-AM"/>
        </w:rPr>
        <w:t>ԱՌԱՐԿԱՆ</w:t>
      </w:r>
    </w:p>
    <w:p w14:paraId="3266B09B" w14:textId="77777777" w:rsidR="00FE1713" w:rsidRPr="00BE2087" w:rsidRDefault="00FE1713" w:rsidP="00FE1713">
      <w:pPr>
        <w:pStyle w:val="ListParagraph"/>
        <w:tabs>
          <w:tab w:val="left" w:pos="0"/>
          <w:tab w:val="left" w:pos="360"/>
        </w:tabs>
        <w:ind w:left="0"/>
        <w:contextualSpacing/>
        <w:jc w:val="both"/>
        <w:rPr>
          <w:rFonts w:ascii="GHEA Grapalat" w:hAnsi="GHEA Grapalat"/>
          <w:sz w:val="20"/>
          <w:lang w:val="hy-AM"/>
        </w:rPr>
      </w:pPr>
      <w:r w:rsidRPr="00BE2087">
        <w:rPr>
          <w:rFonts w:ascii="GHEA Grapalat" w:hAnsi="GHEA Grapalat"/>
          <w:sz w:val="20"/>
          <w:lang w:val="hy-AM"/>
        </w:rPr>
        <w:t xml:space="preserve">            1.1. </w:t>
      </w:r>
      <w:r w:rsidRPr="00BE2087">
        <w:rPr>
          <w:rFonts w:ascii="GHEA Grapalat" w:hAnsi="GHEA Grapalat" w:cs="Sylfaen"/>
          <w:sz w:val="20"/>
          <w:lang w:val="hy-AM"/>
        </w:rPr>
        <w:t>Վաճառողը</w:t>
      </w:r>
      <w:r w:rsidRPr="00BE2087">
        <w:rPr>
          <w:rFonts w:ascii="GHEA Grapalat" w:hAnsi="GHEA Grapalat" w:cs="Times Armenian"/>
          <w:sz w:val="20"/>
          <w:lang w:val="hy-AM"/>
        </w:rPr>
        <w:t xml:space="preserve"> </w:t>
      </w:r>
      <w:r w:rsidRPr="00BE2087">
        <w:rPr>
          <w:rFonts w:ascii="GHEA Grapalat" w:hAnsi="GHEA Grapalat" w:cs="Sylfaen"/>
          <w:sz w:val="20"/>
          <w:lang w:val="hy-AM"/>
        </w:rPr>
        <w:t>պարտավորվում</w:t>
      </w:r>
      <w:r w:rsidRPr="00BE2087">
        <w:rPr>
          <w:rFonts w:ascii="GHEA Grapalat" w:hAnsi="GHEA Grapalat" w:cs="Times Armenian"/>
          <w:sz w:val="20"/>
          <w:lang w:val="hy-AM"/>
        </w:rPr>
        <w:t xml:space="preserve"> </w:t>
      </w:r>
      <w:r w:rsidRPr="00BE2087">
        <w:rPr>
          <w:rFonts w:ascii="GHEA Grapalat" w:hAnsi="GHEA Grapalat" w:cs="Sylfaen"/>
          <w:sz w:val="20"/>
          <w:lang w:val="hy-AM"/>
        </w:rPr>
        <w:t>է</w:t>
      </w:r>
      <w:r w:rsidRPr="00BE2087">
        <w:rPr>
          <w:rFonts w:ascii="GHEA Grapalat" w:hAnsi="GHEA Grapalat" w:cs="Times Armenian"/>
          <w:sz w:val="20"/>
          <w:lang w:val="hy-AM"/>
        </w:rPr>
        <w:t xml:space="preserve"> </w:t>
      </w:r>
      <w:r w:rsidRPr="00BE2087">
        <w:rPr>
          <w:rFonts w:ascii="GHEA Grapalat" w:hAnsi="GHEA Grapalat" w:cs="Sylfaen"/>
          <w:sz w:val="20"/>
          <w:lang w:val="hy-AM"/>
        </w:rPr>
        <w:t>սույն</w:t>
      </w:r>
      <w:r w:rsidRPr="00BE2087">
        <w:rPr>
          <w:rFonts w:ascii="GHEA Grapalat" w:hAnsi="GHEA Grapalat" w:cs="Times Armenian"/>
          <w:sz w:val="20"/>
          <w:lang w:val="hy-AM"/>
        </w:rPr>
        <w:t xml:space="preserve"> </w:t>
      </w:r>
      <w:r w:rsidRPr="00BE2087">
        <w:rPr>
          <w:rFonts w:ascii="GHEA Grapalat" w:hAnsi="GHEA Grapalat" w:cs="Sylfaen"/>
          <w:sz w:val="20"/>
          <w:lang w:val="hy-AM"/>
        </w:rPr>
        <w:t>պայմանագրով (այսուհետ</w:t>
      </w:r>
      <w:r w:rsidRPr="00BE2087">
        <w:rPr>
          <w:rFonts w:ascii="GHEA Grapalat" w:hAnsi="GHEA Grapalat" w:cs="Times Armenian"/>
          <w:sz w:val="20"/>
          <w:lang w:val="hy-AM"/>
        </w:rPr>
        <w:t xml:space="preserve">` </w:t>
      </w:r>
      <w:r w:rsidRPr="00BE2087">
        <w:rPr>
          <w:rFonts w:ascii="GHEA Grapalat" w:hAnsi="GHEA Grapalat" w:cs="Sylfaen"/>
          <w:sz w:val="20"/>
          <w:lang w:val="hy-AM"/>
        </w:rPr>
        <w:t>պայմանագիր) սահմանված</w:t>
      </w:r>
      <w:r w:rsidRPr="00BE2087">
        <w:rPr>
          <w:rFonts w:ascii="GHEA Grapalat" w:hAnsi="GHEA Grapalat" w:cs="Times Armenian"/>
          <w:sz w:val="20"/>
          <w:lang w:val="hy-AM"/>
        </w:rPr>
        <w:t xml:space="preserve"> </w:t>
      </w:r>
      <w:r w:rsidRPr="00BE2087">
        <w:rPr>
          <w:rFonts w:ascii="GHEA Grapalat" w:hAnsi="GHEA Grapalat" w:cs="Sylfaen"/>
          <w:sz w:val="20"/>
          <w:lang w:val="hy-AM"/>
        </w:rPr>
        <w:t>կարգով</w:t>
      </w:r>
      <w:r w:rsidRPr="00BE2087">
        <w:rPr>
          <w:rFonts w:ascii="GHEA Grapalat" w:hAnsi="GHEA Grapalat" w:cs="Times Armenian"/>
          <w:sz w:val="20"/>
          <w:lang w:val="hy-AM"/>
        </w:rPr>
        <w:t xml:space="preserve">, </w:t>
      </w:r>
      <w:r w:rsidRPr="00BE2087">
        <w:rPr>
          <w:rFonts w:ascii="GHEA Grapalat" w:hAnsi="GHEA Grapalat" w:cs="Sylfaen"/>
          <w:sz w:val="20"/>
          <w:lang w:val="hy-AM"/>
        </w:rPr>
        <w:t>ծավալներով,</w:t>
      </w:r>
      <w:r w:rsidRPr="00BE2087">
        <w:rPr>
          <w:rFonts w:ascii="GHEA Grapalat" w:hAnsi="GHEA Grapalat" w:cs="Times Armenian"/>
          <w:sz w:val="20"/>
          <w:lang w:val="hy-AM"/>
        </w:rPr>
        <w:t xml:space="preserve"> </w:t>
      </w:r>
      <w:r w:rsidRPr="00BE2087">
        <w:rPr>
          <w:rFonts w:ascii="GHEA Grapalat" w:hAnsi="GHEA Grapalat" w:cs="Sylfaen"/>
          <w:sz w:val="20"/>
          <w:lang w:val="hy-AM"/>
        </w:rPr>
        <w:t>ժամկետներում</w:t>
      </w:r>
      <w:r w:rsidRPr="00BE2087">
        <w:rPr>
          <w:rFonts w:ascii="GHEA Grapalat" w:hAnsi="GHEA Grapalat" w:cs="Times Armenian"/>
          <w:sz w:val="20"/>
          <w:lang w:val="hy-AM"/>
        </w:rPr>
        <w:t xml:space="preserve"> </w:t>
      </w:r>
      <w:r w:rsidRPr="00BE2087">
        <w:rPr>
          <w:rFonts w:ascii="GHEA Grapalat" w:hAnsi="GHEA Grapalat" w:cs="Sylfaen"/>
          <w:sz w:val="20"/>
          <w:lang w:val="hy-AM"/>
        </w:rPr>
        <w:t>և</w:t>
      </w:r>
      <w:r w:rsidRPr="00BE2087">
        <w:rPr>
          <w:rFonts w:ascii="GHEA Grapalat" w:hAnsi="GHEA Grapalat" w:cs="Times Armenian"/>
          <w:sz w:val="20"/>
          <w:lang w:val="hy-AM"/>
        </w:rPr>
        <w:t xml:space="preserve"> </w:t>
      </w:r>
      <w:r w:rsidRPr="00BE2087">
        <w:rPr>
          <w:rFonts w:ascii="GHEA Grapalat" w:hAnsi="GHEA Grapalat" w:cs="Sylfaen"/>
          <w:sz w:val="20"/>
          <w:lang w:val="hy-AM"/>
        </w:rPr>
        <w:t>հասցեով</w:t>
      </w:r>
      <w:r w:rsidRPr="00BE2087">
        <w:rPr>
          <w:rFonts w:ascii="GHEA Grapalat" w:hAnsi="GHEA Grapalat" w:cs="Times Armenian"/>
          <w:sz w:val="20"/>
          <w:lang w:val="hy-AM"/>
        </w:rPr>
        <w:t xml:space="preserve"> </w:t>
      </w:r>
      <w:r w:rsidRPr="00BE2087">
        <w:rPr>
          <w:rFonts w:ascii="GHEA Grapalat" w:hAnsi="GHEA Grapalat" w:cs="Sylfaen"/>
          <w:sz w:val="20"/>
          <w:lang w:val="hy-AM"/>
        </w:rPr>
        <w:t>Գնորդին</w:t>
      </w:r>
      <w:r w:rsidRPr="00BE2087">
        <w:rPr>
          <w:rFonts w:ascii="GHEA Grapalat" w:hAnsi="GHEA Grapalat" w:cs="Times Armenian"/>
          <w:sz w:val="20"/>
          <w:lang w:val="hy-AM"/>
        </w:rPr>
        <w:t xml:space="preserve"> </w:t>
      </w:r>
      <w:r w:rsidRPr="00BE2087">
        <w:rPr>
          <w:rFonts w:ascii="GHEA Grapalat" w:hAnsi="GHEA Grapalat" w:cs="Sylfaen"/>
          <w:sz w:val="20"/>
          <w:lang w:val="hy-AM"/>
        </w:rPr>
        <w:t>մատակարարել</w:t>
      </w:r>
      <w:r w:rsidRPr="00BE2087">
        <w:rPr>
          <w:rFonts w:ascii="GHEA Grapalat" w:hAnsi="GHEA Grapalat" w:cs="Times Armenian"/>
          <w:sz w:val="20"/>
          <w:lang w:val="hy-AM"/>
        </w:rPr>
        <w:t xml:space="preserve"> </w:t>
      </w:r>
      <w:r w:rsidRPr="00BE2087">
        <w:rPr>
          <w:rFonts w:ascii="GHEA Grapalat" w:hAnsi="GHEA Grapalat" w:cs="Sylfaen"/>
          <w:sz w:val="20"/>
          <w:lang w:val="hy-AM"/>
        </w:rPr>
        <w:t>պայմանագրի</w:t>
      </w:r>
      <w:r w:rsidRPr="00BE2087">
        <w:rPr>
          <w:rFonts w:ascii="GHEA Grapalat" w:hAnsi="GHEA Grapalat" w:cs="Times Armenian"/>
          <w:sz w:val="20"/>
          <w:lang w:val="hy-AM"/>
        </w:rPr>
        <w:t xml:space="preserve"> N 1 </w:t>
      </w:r>
      <w:r w:rsidRPr="00BE2087">
        <w:rPr>
          <w:rFonts w:ascii="GHEA Grapalat" w:hAnsi="GHEA Grapalat" w:cs="Sylfaen"/>
          <w:sz w:val="20"/>
          <w:lang w:val="hy-AM"/>
        </w:rPr>
        <w:t>հավելվածով`</w:t>
      </w:r>
      <w:r w:rsidRPr="00BE2087">
        <w:rPr>
          <w:rFonts w:ascii="GHEA Grapalat" w:hAnsi="GHEA Grapalat" w:cs="Times Armenian"/>
          <w:sz w:val="20"/>
          <w:lang w:val="hy-AM"/>
        </w:rPr>
        <w:t xml:space="preserve"> </w:t>
      </w:r>
      <w:r w:rsidRPr="00BE2087">
        <w:rPr>
          <w:rFonts w:ascii="GHEA Grapalat" w:hAnsi="GHEA Grapalat" w:cs="Sylfaen"/>
          <w:sz w:val="20"/>
          <w:lang w:val="hy-AM"/>
        </w:rPr>
        <w:t>Տեխնիկական</w:t>
      </w:r>
      <w:r w:rsidRPr="00BE2087">
        <w:rPr>
          <w:rFonts w:ascii="GHEA Grapalat" w:hAnsi="GHEA Grapalat" w:cs="Times Armenian"/>
          <w:sz w:val="20"/>
          <w:lang w:val="hy-AM"/>
        </w:rPr>
        <w:t xml:space="preserve"> </w:t>
      </w:r>
      <w:r w:rsidRPr="00BE2087">
        <w:rPr>
          <w:rFonts w:ascii="GHEA Grapalat" w:hAnsi="GHEA Grapalat" w:cs="Sylfaen"/>
          <w:sz w:val="20"/>
          <w:lang w:val="hy-AM"/>
        </w:rPr>
        <w:t>բնութագիր-գնման-ժամանակացուցով նախատեսված</w:t>
      </w:r>
      <w:r w:rsidRPr="00BE2087">
        <w:rPr>
          <w:rFonts w:ascii="GHEA Grapalat" w:hAnsi="GHEA Grapalat" w:cs="Times Armenian"/>
          <w:sz w:val="20"/>
          <w:lang w:val="hy-AM"/>
        </w:rPr>
        <w:t xml:space="preserve"> </w:t>
      </w:r>
      <w:r w:rsidRPr="00BE2087">
        <w:rPr>
          <w:rFonts w:ascii="GHEA Grapalat" w:hAnsi="GHEA Grapalat" w:cs="Sylfaen"/>
          <w:sz w:val="20"/>
          <w:lang w:val="hy-AM"/>
        </w:rPr>
        <w:t>ապրանքը</w:t>
      </w:r>
      <w:r w:rsidRPr="00BE2087">
        <w:rPr>
          <w:rFonts w:ascii="GHEA Grapalat" w:hAnsi="GHEA Grapalat" w:cs="Times Armenian"/>
          <w:sz w:val="20"/>
          <w:lang w:val="hy-AM"/>
        </w:rPr>
        <w:t xml:space="preserve"> (</w:t>
      </w:r>
      <w:r w:rsidRPr="00BE2087">
        <w:rPr>
          <w:rFonts w:ascii="GHEA Grapalat" w:hAnsi="GHEA Grapalat" w:cs="Sylfaen"/>
          <w:sz w:val="20"/>
          <w:lang w:val="hy-AM"/>
        </w:rPr>
        <w:t>այսուհետ</w:t>
      </w:r>
      <w:r w:rsidRPr="00BE2087">
        <w:rPr>
          <w:rFonts w:ascii="GHEA Grapalat" w:hAnsi="GHEA Grapalat" w:cs="Times Armenian"/>
          <w:sz w:val="20"/>
          <w:lang w:val="hy-AM"/>
        </w:rPr>
        <w:t xml:space="preserve">` </w:t>
      </w:r>
      <w:r w:rsidRPr="00BE2087">
        <w:rPr>
          <w:rFonts w:ascii="GHEA Grapalat" w:hAnsi="GHEA Grapalat" w:cs="Sylfaen"/>
          <w:sz w:val="20"/>
          <w:lang w:val="hy-AM"/>
        </w:rPr>
        <w:t>ապրանք</w:t>
      </w:r>
      <w:r w:rsidRPr="00BE2087">
        <w:rPr>
          <w:rFonts w:ascii="GHEA Grapalat" w:hAnsi="GHEA Grapalat" w:cs="Times Armenian"/>
          <w:sz w:val="20"/>
          <w:lang w:val="hy-AM"/>
        </w:rPr>
        <w:t xml:space="preserve">), </w:t>
      </w:r>
      <w:r w:rsidRPr="00BE2087">
        <w:rPr>
          <w:rFonts w:ascii="GHEA Grapalat" w:hAnsi="GHEA Grapalat" w:cs="Sylfaen"/>
          <w:sz w:val="20"/>
          <w:lang w:val="hy-AM"/>
        </w:rPr>
        <w:t>իսկ</w:t>
      </w:r>
      <w:r w:rsidRPr="00BE2087">
        <w:rPr>
          <w:rFonts w:ascii="GHEA Grapalat" w:hAnsi="GHEA Grapalat" w:cs="Times Armenian"/>
          <w:sz w:val="20"/>
          <w:lang w:val="hy-AM"/>
        </w:rPr>
        <w:t xml:space="preserve"> </w:t>
      </w:r>
      <w:r w:rsidRPr="00BE2087">
        <w:rPr>
          <w:rFonts w:ascii="GHEA Grapalat" w:hAnsi="GHEA Grapalat" w:cs="Sylfaen"/>
          <w:sz w:val="20"/>
          <w:lang w:val="hy-AM"/>
        </w:rPr>
        <w:t>Գնորդը</w:t>
      </w:r>
      <w:r w:rsidRPr="00BE2087">
        <w:rPr>
          <w:rFonts w:ascii="GHEA Grapalat" w:hAnsi="GHEA Grapalat" w:cs="Times Armenian"/>
          <w:sz w:val="20"/>
          <w:lang w:val="hy-AM"/>
        </w:rPr>
        <w:t xml:space="preserve"> </w:t>
      </w:r>
      <w:r w:rsidRPr="00BE2087">
        <w:rPr>
          <w:rFonts w:ascii="GHEA Grapalat" w:hAnsi="GHEA Grapalat" w:cs="Sylfaen"/>
          <w:sz w:val="20"/>
          <w:lang w:val="hy-AM"/>
        </w:rPr>
        <w:t>պարտավորվում</w:t>
      </w:r>
      <w:r w:rsidRPr="00BE2087">
        <w:rPr>
          <w:rFonts w:ascii="GHEA Grapalat" w:hAnsi="GHEA Grapalat" w:cs="Times Armenian"/>
          <w:sz w:val="20"/>
          <w:lang w:val="hy-AM"/>
        </w:rPr>
        <w:t xml:space="preserve"> </w:t>
      </w:r>
      <w:r w:rsidRPr="00BE2087">
        <w:rPr>
          <w:rFonts w:ascii="GHEA Grapalat" w:hAnsi="GHEA Grapalat" w:cs="Sylfaen"/>
          <w:sz w:val="20"/>
          <w:lang w:val="hy-AM"/>
        </w:rPr>
        <w:t>է</w:t>
      </w:r>
      <w:r w:rsidRPr="00BE2087">
        <w:rPr>
          <w:rFonts w:ascii="GHEA Grapalat" w:hAnsi="GHEA Grapalat" w:cs="Times Armenian"/>
          <w:sz w:val="20"/>
          <w:lang w:val="hy-AM"/>
        </w:rPr>
        <w:t xml:space="preserve"> </w:t>
      </w:r>
      <w:r w:rsidRPr="00BE2087">
        <w:rPr>
          <w:rFonts w:ascii="GHEA Grapalat" w:hAnsi="GHEA Grapalat" w:cs="Sylfaen"/>
          <w:sz w:val="20"/>
          <w:lang w:val="hy-AM"/>
        </w:rPr>
        <w:t>ընդունել</w:t>
      </w:r>
      <w:r w:rsidRPr="00BE2087">
        <w:rPr>
          <w:rFonts w:ascii="GHEA Grapalat" w:hAnsi="GHEA Grapalat" w:cs="Times Armenian"/>
          <w:sz w:val="20"/>
          <w:lang w:val="hy-AM"/>
        </w:rPr>
        <w:t xml:space="preserve"> </w:t>
      </w:r>
      <w:r w:rsidRPr="00BE2087">
        <w:rPr>
          <w:rFonts w:ascii="GHEA Grapalat" w:hAnsi="GHEA Grapalat" w:cs="Sylfaen"/>
          <w:sz w:val="20"/>
          <w:lang w:val="hy-AM"/>
        </w:rPr>
        <w:t>ապրանքը</w:t>
      </w:r>
      <w:r w:rsidRPr="00BE2087">
        <w:rPr>
          <w:rFonts w:ascii="GHEA Grapalat" w:hAnsi="GHEA Grapalat" w:cs="Times Armenian"/>
          <w:sz w:val="20"/>
          <w:lang w:val="hy-AM"/>
        </w:rPr>
        <w:t xml:space="preserve"> </w:t>
      </w:r>
      <w:r w:rsidRPr="00BE2087">
        <w:rPr>
          <w:rFonts w:ascii="GHEA Grapalat" w:hAnsi="GHEA Grapalat" w:cs="Sylfaen"/>
          <w:sz w:val="20"/>
          <w:lang w:val="hy-AM"/>
        </w:rPr>
        <w:t>և</w:t>
      </w:r>
      <w:r w:rsidRPr="00BE2087">
        <w:rPr>
          <w:rFonts w:ascii="GHEA Grapalat" w:hAnsi="GHEA Grapalat" w:cs="Times Armenian"/>
          <w:sz w:val="20"/>
          <w:lang w:val="hy-AM"/>
        </w:rPr>
        <w:t xml:space="preserve"> </w:t>
      </w:r>
      <w:r w:rsidRPr="00BE2087">
        <w:rPr>
          <w:rFonts w:ascii="GHEA Grapalat" w:hAnsi="GHEA Grapalat" w:cs="Sylfaen"/>
          <w:sz w:val="20"/>
          <w:lang w:val="hy-AM"/>
        </w:rPr>
        <w:t>վճարել</w:t>
      </w:r>
      <w:r w:rsidRPr="00BE2087">
        <w:rPr>
          <w:rFonts w:ascii="GHEA Grapalat" w:hAnsi="GHEA Grapalat" w:cs="Times Armenian"/>
          <w:sz w:val="20"/>
          <w:lang w:val="hy-AM"/>
        </w:rPr>
        <w:t xml:space="preserve"> </w:t>
      </w:r>
      <w:r w:rsidRPr="00BE2087">
        <w:rPr>
          <w:rFonts w:ascii="GHEA Grapalat" w:hAnsi="GHEA Grapalat" w:cs="Sylfaen"/>
          <w:sz w:val="20"/>
          <w:lang w:val="hy-AM"/>
        </w:rPr>
        <w:t>դրա</w:t>
      </w:r>
      <w:r w:rsidRPr="00BE2087">
        <w:rPr>
          <w:rFonts w:ascii="GHEA Grapalat" w:hAnsi="GHEA Grapalat" w:cs="Times Armenian"/>
          <w:sz w:val="20"/>
          <w:lang w:val="hy-AM"/>
        </w:rPr>
        <w:t xml:space="preserve"> </w:t>
      </w:r>
      <w:r w:rsidRPr="00BE2087">
        <w:rPr>
          <w:rFonts w:ascii="GHEA Grapalat" w:hAnsi="GHEA Grapalat" w:cs="Sylfaen"/>
          <w:sz w:val="20"/>
          <w:lang w:val="hy-AM"/>
        </w:rPr>
        <w:t>համար</w:t>
      </w:r>
      <w:r w:rsidRPr="00BE2087">
        <w:rPr>
          <w:rFonts w:ascii="GHEA Grapalat" w:hAnsi="GHEA Grapalat" w:cs="Tahoma"/>
          <w:sz w:val="20"/>
          <w:lang w:val="hy-AM"/>
        </w:rPr>
        <w:t>։</w:t>
      </w:r>
      <w:r w:rsidRPr="00BE2087">
        <w:rPr>
          <w:rFonts w:ascii="GHEA Grapalat" w:hAnsi="GHEA Grapalat" w:cs="Times Armenian"/>
          <w:sz w:val="20"/>
          <w:lang w:val="hy-AM"/>
        </w:rPr>
        <w:t xml:space="preserve"> </w:t>
      </w:r>
      <w:r w:rsidRPr="00BE2087">
        <w:rPr>
          <w:rFonts w:ascii="GHEA Grapalat" w:hAnsi="GHEA Grapalat"/>
          <w:sz w:val="20"/>
          <w:lang w:val="hy-AM"/>
        </w:rPr>
        <w:t xml:space="preserve"> </w:t>
      </w:r>
    </w:p>
    <w:p w14:paraId="28920726" w14:textId="633B8C22" w:rsidR="00FE1713" w:rsidRPr="00BE2087" w:rsidRDefault="00FE1713" w:rsidP="00FE1713">
      <w:pPr>
        <w:pStyle w:val="ListParagraph"/>
        <w:tabs>
          <w:tab w:val="left" w:pos="0"/>
          <w:tab w:val="left" w:pos="270"/>
        </w:tabs>
        <w:ind w:left="0" w:firstLine="720"/>
        <w:contextualSpacing/>
        <w:jc w:val="both"/>
        <w:rPr>
          <w:rFonts w:ascii="GHEA Grapalat" w:hAnsi="GHEA Grapalat" w:cs="Tahoma"/>
          <w:b/>
          <w:sz w:val="20"/>
        </w:rPr>
      </w:pPr>
      <w:r w:rsidRPr="00BE2087">
        <w:rPr>
          <w:rFonts w:ascii="GHEA Grapalat" w:hAnsi="GHEA Grapalat"/>
          <w:b/>
          <w:sz w:val="20"/>
          <w:szCs w:val="22"/>
        </w:rPr>
        <w:t>1.</w:t>
      </w:r>
      <w:r w:rsidRPr="00BE2087">
        <w:rPr>
          <w:rFonts w:ascii="GHEA Grapalat" w:hAnsi="GHEA Grapalat"/>
          <w:b/>
          <w:sz w:val="20"/>
          <w:szCs w:val="22"/>
          <w:lang w:val="hy-AM"/>
        </w:rPr>
        <w:t>2</w:t>
      </w:r>
      <w:r w:rsidRPr="00BE2087">
        <w:rPr>
          <w:rFonts w:ascii="GHEA Grapalat" w:hAnsi="GHEA Grapalat" w:cs="Tahoma"/>
          <w:b/>
          <w:sz w:val="20"/>
        </w:rPr>
        <w:t xml:space="preserve"> </w:t>
      </w:r>
      <w:r w:rsidRPr="00BE2087">
        <w:rPr>
          <w:rFonts w:ascii="GHEA Grapalat" w:hAnsi="GHEA Grapalat"/>
          <w:b/>
          <w:sz w:val="20"/>
          <w:szCs w:val="22"/>
        </w:rPr>
        <w:t xml:space="preserve">Մատակարարումն իրականացվում է Գնորդի կողմից տրված ապրանքի մատակարարման հայտի հիման վրա, Գնորդի կողմից պատվիրված քանակի չափով: Առաջին փուլի մատակարարման ժամկետը </w:t>
      </w:r>
      <w:r w:rsidRPr="00BE2087">
        <w:rPr>
          <w:rFonts w:ascii="GHEA Grapalat" w:hAnsi="GHEA Grapalat"/>
          <w:b/>
          <w:sz w:val="20"/>
          <w:szCs w:val="22"/>
          <w:lang w:val="hy-AM"/>
        </w:rPr>
        <w:t>2</w:t>
      </w:r>
      <w:r w:rsidRPr="00BE2087">
        <w:rPr>
          <w:rFonts w:ascii="GHEA Grapalat" w:hAnsi="GHEA Grapalat"/>
          <w:b/>
          <w:sz w:val="20"/>
          <w:szCs w:val="22"/>
        </w:rPr>
        <w:t xml:space="preserve">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կարճ ժամկետում: Հաջորդ փուլերում, մատակարարման ժամկետը՝ հայտը տալու օրվանից հաշված ոչ ուշ 5/հինգ/ աշխատանքային օրվա ընթացքում: </w:t>
      </w:r>
    </w:p>
    <w:p w14:paraId="0528F24F" w14:textId="59A5EED9" w:rsidR="00FE1713" w:rsidRPr="00BE2087" w:rsidRDefault="00FE1713" w:rsidP="00FE1713">
      <w:pPr>
        <w:jc w:val="both"/>
        <w:rPr>
          <w:rFonts w:ascii="GHEA Grapalat" w:hAnsi="GHEA Grapalat" w:cs="Tahoma"/>
          <w:sz w:val="20"/>
          <w:lang w:val="hy-AM"/>
        </w:rPr>
      </w:pPr>
      <w:r w:rsidRPr="00BE2087">
        <w:rPr>
          <w:rFonts w:ascii="GHEA Grapalat" w:hAnsi="GHEA Grapalat"/>
          <w:sz w:val="20"/>
          <w:lang w:val="hy-AM"/>
        </w:rPr>
        <w:t xml:space="preserve">    </w:t>
      </w:r>
      <w:r w:rsidR="00ED2CAC">
        <w:rPr>
          <w:rFonts w:ascii="GHEA Grapalat" w:hAnsi="GHEA Grapalat"/>
          <w:sz w:val="20"/>
          <w:lang w:val="hy-AM"/>
        </w:rPr>
        <w:t xml:space="preserve">      </w:t>
      </w:r>
      <w:bookmarkStart w:id="7" w:name="_GoBack"/>
      <w:bookmarkEnd w:id="7"/>
      <w:r w:rsidRPr="00BE2087">
        <w:rPr>
          <w:rFonts w:ascii="GHEA Grapalat" w:hAnsi="GHEA Grapalat"/>
          <w:sz w:val="20"/>
          <w:szCs w:val="22"/>
          <w:lang w:val="hy-AM"/>
        </w:rPr>
        <w:t>1.3</w:t>
      </w:r>
      <w:r w:rsidRPr="00BE2087">
        <w:rPr>
          <w:rFonts w:ascii="GHEA Grapalat" w:hAnsi="GHEA Grapalat"/>
          <w:sz w:val="20"/>
          <w:lang w:val="hy-AM"/>
        </w:rPr>
        <w:t xml:space="preserve"> </w:t>
      </w:r>
      <w:r w:rsidRPr="00BE2087">
        <w:rPr>
          <w:rFonts w:ascii="GHEA Grapalat" w:hAnsi="GHEA Grapalat" w:cs="Sylfaen"/>
          <w:sz w:val="20"/>
          <w:lang w:val="hy-AM"/>
        </w:rPr>
        <w:t>Վաճառողը</w:t>
      </w:r>
      <w:r w:rsidRPr="00BE2087">
        <w:rPr>
          <w:rFonts w:ascii="GHEA Grapalat" w:hAnsi="GHEA Grapalat"/>
          <w:sz w:val="20"/>
          <w:lang w:val="hy-AM"/>
        </w:rPr>
        <w:t xml:space="preserve"> </w:t>
      </w:r>
      <w:r w:rsidRPr="00BE2087">
        <w:rPr>
          <w:rFonts w:ascii="GHEA Grapalat" w:hAnsi="GHEA Grapalat" w:cs="Sylfaen"/>
          <w:sz w:val="20"/>
          <w:lang w:val="hy-AM"/>
        </w:rPr>
        <w:t>Ապրանքը</w:t>
      </w:r>
      <w:r w:rsidRPr="00BE2087">
        <w:rPr>
          <w:rFonts w:ascii="GHEA Grapalat" w:hAnsi="GHEA Grapalat"/>
          <w:sz w:val="20"/>
          <w:lang w:val="hy-AM"/>
        </w:rPr>
        <w:t xml:space="preserve"> </w:t>
      </w:r>
      <w:r w:rsidRPr="00BE2087">
        <w:rPr>
          <w:rFonts w:ascii="GHEA Grapalat" w:hAnsi="GHEA Grapalat" w:cs="Sylfaen"/>
          <w:sz w:val="20"/>
          <w:lang w:val="hy-AM"/>
        </w:rPr>
        <w:t>հասցնում</w:t>
      </w:r>
      <w:r w:rsidRPr="00BE2087">
        <w:rPr>
          <w:rFonts w:ascii="GHEA Grapalat" w:hAnsi="GHEA Grapalat"/>
          <w:sz w:val="20"/>
          <w:lang w:val="hy-AM"/>
        </w:rPr>
        <w:t xml:space="preserve"> </w:t>
      </w:r>
      <w:r w:rsidRPr="00BE2087">
        <w:rPr>
          <w:rFonts w:ascii="GHEA Grapalat" w:hAnsi="GHEA Grapalat" w:cs="Sylfaen"/>
          <w:sz w:val="20"/>
          <w:lang w:val="hy-AM"/>
        </w:rPr>
        <w:t>է</w:t>
      </w:r>
      <w:r w:rsidRPr="00BE2087">
        <w:rPr>
          <w:rFonts w:ascii="GHEA Grapalat" w:hAnsi="GHEA Grapalat"/>
          <w:sz w:val="20"/>
          <w:lang w:val="hy-AM"/>
        </w:rPr>
        <w:t xml:space="preserve"> </w:t>
      </w:r>
      <w:r w:rsidRPr="00BE2087">
        <w:rPr>
          <w:rFonts w:ascii="GHEA Grapalat" w:hAnsi="GHEA Grapalat" w:cs="Sylfaen"/>
          <w:sz w:val="20"/>
          <w:lang w:val="hy-AM"/>
        </w:rPr>
        <w:t>Գնորդի</w:t>
      </w:r>
      <w:r w:rsidRPr="00BE2087">
        <w:rPr>
          <w:rFonts w:ascii="GHEA Grapalat" w:hAnsi="GHEA Grapalat"/>
          <w:sz w:val="20"/>
          <w:lang w:val="hy-AM"/>
        </w:rPr>
        <w:t xml:space="preserve"> </w:t>
      </w:r>
      <w:r w:rsidR="00EA082C">
        <w:rPr>
          <w:rFonts w:ascii="GHEA Grapalat" w:hAnsi="GHEA Grapalat" w:cs="Sylfaen"/>
          <w:sz w:val="20"/>
          <w:lang w:val="hy-AM"/>
        </w:rPr>
        <w:t>գլխավոր գրասենյակ</w:t>
      </w:r>
      <w:r w:rsidRPr="00BE2087">
        <w:rPr>
          <w:rFonts w:ascii="GHEA Grapalat" w:hAnsi="GHEA Grapalat"/>
          <w:sz w:val="20"/>
          <w:lang w:val="hy-AM"/>
        </w:rPr>
        <w:t xml:space="preserve">, </w:t>
      </w:r>
      <w:r w:rsidRPr="00BE2087">
        <w:rPr>
          <w:rFonts w:ascii="GHEA Grapalat" w:hAnsi="GHEA Grapalat" w:cs="Sylfaen"/>
          <w:sz w:val="20"/>
          <w:lang w:val="hy-AM"/>
        </w:rPr>
        <w:t>որը</w:t>
      </w:r>
      <w:r w:rsidRPr="00BE2087">
        <w:rPr>
          <w:rFonts w:ascii="GHEA Grapalat" w:hAnsi="GHEA Grapalat"/>
          <w:sz w:val="20"/>
          <w:lang w:val="hy-AM"/>
        </w:rPr>
        <w:t xml:space="preserve"> </w:t>
      </w:r>
      <w:r w:rsidRPr="00BE2087">
        <w:rPr>
          <w:rFonts w:ascii="GHEA Grapalat" w:hAnsi="GHEA Grapalat" w:cs="Sylfaen"/>
          <w:sz w:val="20"/>
          <w:lang w:val="hy-AM"/>
        </w:rPr>
        <w:t>գտնվում</w:t>
      </w:r>
      <w:r w:rsidRPr="00BE2087">
        <w:rPr>
          <w:rFonts w:ascii="GHEA Grapalat" w:hAnsi="GHEA Grapalat"/>
          <w:sz w:val="20"/>
          <w:lang w:val="hy-AM"/>
        </w:rPr>
        <w:t xml:space="preserve"> </w:t>
      </w:r>
      <w:r w:rsidRPr="00BE2087">
        <w:rPr>
          <w:rFonts w:ascii="GHEA Grapalat" w:hAnsi="GHEA Grapalat" w:cs="Sylfaen"/>
          <w:sz w:val="20"/>
          <w:lang w:val="hy-AM"/>
        </w:rPr>
        <w:t>է</w:t>
      </w:r>
      <w:r w:rsidRPr="00BE2087">
        <w:rPr>
          <w:rFonts w:ascii="GHEA Grapalat" w:hAnsi="GHEA Grapalat"/>
          <w:sz w:val="20"/>
          <w:lang w:val="hy-AM"/>
        </w:rPr>
        <w:t xml:space="preserve">` </w:t>
      </w:r>
      <w:r w:rsidRPr="00BE2087">
        <w:rPr>
          <w:rFonts w:ascii="GHEA Grapalat" w:hAnsi="GHEA Grapalat" w:cs="Sylfaen"/>
          <w:b/>
          <w:sz w:val="20"/>
          <w:lang w:val="hy-AM"/>
        </w:rPr>
        <w:t>ք</w:t>
      </w:r>
      <w:r w:rsidRPr="00BE2087">
        <w:rPr>
          <w:rFonts w:ascii="GHEA Grapalat" w:hAnsi="GHEA Grapalat"/>
          <w:b/>
          <w:sz w:val="20"/>
          <w:lang w:val="hy-AM"/>
        </w:rPr>
        <w:t xml:space="preserve">. </w:t>
      </w:r>
      <w:r w:rsidRPr="00BE2087">
        <w:rPr>
          <w:rFonts w:ascii="GHEA Grapalat" w:hAnsi="GHEA Grapalat" w:cs="Sylfaen"/>
          <w:b/>
          <w:sz w:val="20"/>
          <w:lang w:val="hy-AM"/>
        </w:rPr>
        <w:t>Երևան</w:t>
      </w:r>
      <w:r w:rsidRPr="00BE2087">
        <w:rPr>
          <w:rFonts w:ascii="GHEA Grapalat" w:hAnsi="GHEA Grapalat"/>
          <w:b/>
          <w:sz w:val="20"/>
          <w:lang w:val="hy-AM"/>
        </w:rPr>
        <w:t xml:space="preserve">, </w:t>
      </w:r>
      <w:r w:rsidR="00EA082C">
        <w:rPr>
          <w:rFonts w:ascii="GHEA Grapalat" w:hAnsi="GHEA Grapalat" w:cs="Sylfaen"/>
          <w:b/>
          <w:sz w:val="20"/>
          <w:lang w:val="hy-AM"/>
        </w:rPr>
        <w:t>Բուզանդի 1/4</w:t>
      </w:r>
      <w:r w:rsidRPr="00BE2087">
        <w:rPr>
          <w:rFonts w:ascii="GHEA Grapalat" w:hAnsi="GHEA Grapalat" w:cs="Tahoma"/>
          <w:sz w:val="20"/>
          <w:lang w:val="hy-AM"/>
        </w:rPr>
        <w:t>։</w:t>
      </w:r>
    </w:p>
    <w:p w14:paraId="0EE46857" w14:textId="77777777" w:rsidR="00FE1713" w:rsidRPr="00BE2087" w:rsidRDefault="00FE1713" w:rsidP="00FE1713">
      <w:pPr>
        <w:ind w:firstLine="709"/>
        <w:jc w:val="both"/>
        <w:rPr>
          <w:rFonts w:ascii="GHEA Grapalat" w:hAnsi="GHEA Grapalat" w:cs="Times Armenian"/>
          <w:sz w:val="20"/>
          <w:lang w:val="hy-AM"/>
        </w:rPr>
      </w:pPr>
    </w:p>
    <w:p w14:paraId="6B838873"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3016A27B"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14:paraId="6F64288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F58FE">
        <w:rPr>
          <w:rFonts w:ascii="GHEA Grapalat" w:hAnsi="GHEA Grapalat"/>
          <w:sz w:val="20"/>
          <w:u w:val="single"/>
          <w:lang w:val="hy-AM"/>
        </w:rPr>
        <w:t xml:space="preserve">7 </w:t>
      </w:r>
      <w:r w:rsidRPr="00AE2768">
        <w:rPr>
          <w:rFonts w:ascii="GHEA Grapalat" w:hAnsi="GHEA Grapalat"/>
          <w:sz w:val="20"/>
          <w:lang w:val="hy-AM"/>
        </w:rPr>
        <w:t xml:space="preserve"> օրից ավելի:</w:t>
      </w:r>
    </w:p>
    <w:p w14:paraId="70733601"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0EEBAD7E"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026B684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D8B694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185245E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14:paraId="274F69A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2C943BB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DC41A2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772CEE6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11C2351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27B873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37FE932F"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3C613BE1"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942FD5A"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9FE6500"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4F757BDA"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691D45A4"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2F58FE">
        <w:rPr>
          <w:rFonts w:ascii="GHEA Grapalat" w:hAnsi="GHEA Grapalat"/>
          <w:sz w:val="20"/>
          <w:u w:val="single"/>
          <w:lang w:val="hy-AM"/>
        </w:rPr>
        <w:t>7</w:t>
      </w:r>
      <w:r w:rsidRPr="00AE2768">
        <w:rPr>
          <w:rFonts w:ascii="GHEA Grapalat" w:hAnsi="GHEA Grapalat"/>
          <w:sz w:val="20"/>
          <w:lang w:val="hy-AM"/>
        </w:rPr>
        <w:t xml:space="preserve"> օրից ավելի,</w:t>
      </w:r>
    </w:p>
    <w:p w14:paraId="2305908D"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2787413F" w14:textId="77777777" w:rsidR="00FE1713" w:rsidRPr="00AE2768" w:rsidRDefault="00FE1713" w:rsidP="00FE1713">
      <w:pPr>
        <w:tabs>
          <w:tab w:val="left" w:pos="720"/>
        </w:tabs>
        <w:ind w:firstLine="709"/>
        <w:jc w:val="both"/>
        <w:rPr>
          <w:rFonts w:ascii="GHEA Grapalat" w:hAnsi="GHEA Grapalat"/>
          <w:sz w:val="12"/>
          <w:szCs w:val="12"/>
          <w:lang w:val="hy-AM"/>
        </w:rPr>
      </w:pPr>
    </w:p>
    <w:p w14:paraId="0ADEE76E"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24611CC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C99285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AADD16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947F61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8B8089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72DC8CC" w14:textId="77777777" w:rsidR="00FE1713" w:rsidRPr="00AE2768" w:rsidRDefault="00FE1713" w:rsidP="00FE1713">
      <w:pPr>
        <w:ind w:firstLine="709"/>
        <w:jc w:val="both"/>
        <w:rPr>
          <w:rFonts w:ascii="GHEA Grapalat" w:hAnsi="GHEA Grapalat"/>
          <w:sz w:val="20"/>
          <w:lang w:val="hy-AM"/>
        </w:rPr>
      </w:pPr>
    </w:p>
    <w:p w14:paraId="027CE1FA"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0BF5D93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719AB89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57A8971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79B9566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5634695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33BAD440" w14:textId="77777777" w:rsidR="00FE1713" w:rsidRPr="00AE2768" w:rsidRDefault="00FE1713" w:rsidP="00FE1713">
      <w:pPr>
        <w:ind w:firstLine="709"/>
        <w:jc w:val="both"/>
        <w:rPr>
          <w:rFonts w:ascii="GHEA Grapalat" w:hAnsi="GHEA Grapalat"/>
          <w:sz w:val="20"/>
          <w:lang w:val="hy-AM"/>
        </w:rPr>
      </w:pPr>
    </w:p>
    <w:p w14:paraId="216D6F52"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7E546EF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08329D5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8CB5D7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4CCC601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78E1F8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25B5B9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E2768">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05D5DE3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78BAB17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2D36BF4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28557D3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72B22A3B" w14:textId="77777777" w:rsidR="00FE1713" w:rsidRPr="00AE2768" w:rsidRDefault="00FE1713" w:rsidP="00FE1713">
      <w:pPr>
        <w:ind w:firstLine="709"/>
        <w:jc w:val="both"/>
        <w:rPr>
          <w:rFonts w:ascii="GHEA Grapalat" w:hAnsi="GHEA Grapalat"/>
          <w:lang w:val="hy-AM"/>
        </w:rPr>
      </w:pPr>
    </w:p>
    <w:p w14:paraId="380B058E"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19E0F6A0" w14:textId="77777777" w:rsidR="00FE1713" w:rsidRPr="00752623" w:rsidRDefault="00FE1713" w:rsidP="00FE1713">
      <w:pPr>
        <w:ind w:firstLine="709"/>
        <w:jc w:val="both"/>
        <w:rPr>
          <w:rFonts w:ascii="GHEA Grapalat" w:hAnsi="GHEA Grapalat"/>
          <w:sz w:val="20"/>
          <w:lang w:val="hy-AM"/>
        </w:rPr>
      </w:pPr>
      <w:r w:rsidRPr="002F58FE">
        <w:rPr>
          <w:rFonts w:ascii="GHEA Grapalat" w:hAnsi="GHEA Grapalat"/>
          <w:sz w:val="20"/>
          <w:lang w:val="hy-AM"/>
        </w:rPr>
        <w:t>3</w:t>
      </w:r>
      <w:r w:rsidRPr="00752623">
        <w:rPr>
          <w:rFonts w:ascii="GHEA Grapalat" w:hAnsi="GHEA Grapalat"/>
          <w:sz w:val="20"/>
          <w:lang w:val="hy-AM"/>
        </w:rPr>
        <w:t xml:space="preserve">.1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D52874">
        <w:rPr>
          <w:rFonts w:ascii="GHEA Grapalat" w:hAnsi="GHEA Grapalat"/>
          <w:sz w:val="20"/>
          <w:lang w:val="hy-AM"/>
        </w:rPr>
        <w:t xml:space="preserve"> </w:t>
      </w:r>
      <w:r w:rsidRPr="00A7209A">
        <w:rPr>
          <w:rFonts w:ascii="GHEA Grapalat" w:hAnsi="GHEA Grapalat"/>
          <w:sz w:val="20"/>
          <w:lang w:val="hy-AM"/>
        </w:rPr>
        <w:t>կազմում</w:t>
      </w:r>
      <w:r w:rsidRPr="00752623">
        <w:rPr>
          <w:rFonts w:ascii="GHEA Grapalat" w:hAnsi="GHEA Grapalat"/>
          <w:sz w:val="20"/>
          <w:lang w:val="hy-AM"/>
        </w:rPr>
        <w:t xml:space="preserve"> </w:t>
      </w:r>
      <w:r w:rsidRPr="00A7209A">
        <w:rPr>
          <w:rFonts w:ascii="GHEA Grapalat" w:hAnsi="GHEA Grapalat"/>
          <w:sz w:val="20"/>
          <w:lang w:val="hy-AM"/>
        </w:rPr>
        <w:t>է</w:t>
      </w:r>
      <w:r w:rsidRPr="00D52874">
        <w:rPr>
          <w:rFonts w:ascii="GHEA Grapalat" w:hAnsi="GHEA Grapalat"/>
          <w:sz w:val="20"/>
          <w:lang w:val="hy-AM"/>
        </w:rPr>
        <w:t xml:space="preserve"> </w:t>
      </w:r>
      <w:r w:rsidRPr="00752623">
        <w:rPr>
          <w:rFonts w:ascii="GHEA Grapalat" w:hAnsi="GHEA Grapalat"/>
          <w:sz w:val="20"/>
          <w:lang w:val="hy-AM"/>
        </w:rPr>
        <w:t xml:space="preserve">________________ </w:t>
      </w:r>
      <w:r w:rsidRPr="00A7209A">
        <w:rPr>
          <w:rFonts w:ascii="GHEA Grapalat" w:hAnsi="GHEA Grapalat"/>
          <w:sz w:val="20"/>
          <w:lang w:val="hy-AM"/>
        </w:rPr>
        <w:t>ՀՀ</w:t>
      </w:r>
      <w:r w:rsidRPr="00752623">
        <w:rPr>
          <w:rFonts w:ascii="GHEA Grapalat" w:hAnsi="GHEA Grapalat"/>
          <w:sz w:val="20"/>
          <w:lang w:val="hy-AM"/>
        </w:rPr>
        <w:t xml:space="preserve"> </w:t>
      </w:r>
      <w:r w:rsidRPr="00A7209A">
        <w:rPr>
          <w:rFonts w:ascii="GHEA Grapalat" w:hAnsi="GHEA Grapalat"/>
          <w:sz w:val="20"/>
          <w:lang w:val="hy-AM"/>
        </w:rPr>
        <w:t>դրամ</w:t>
      </w:r>
      <w:r w:rsidRPr="00752623">
        <w:rPr>
          <w:rFonts w:ascii="GHEA Grapalat" w:hAnsi="GHEA Grapalat"/>
          <w:sz w:val="20"/>
          <w:lang w:val="hy-AM"/>
        </w:rPr>
        <w:t xml:space="preserve">, </w:t>
      </w:r>
      <w:r w:rsidRPr="00A7209A">
        <w:rPr>
          <w:rFonts w:ascii="GHEA Grapalat" w:hAnsi="GHEA Grapalat"/>
          <w:sz w:val="20"/>
          <w:lang w:val="hy-AM"/>
        </w:rPr>
        <w:t>ներառյալ</w:t>
      </w:r>
      <w:r w:rsidRPr="00752623">
        <w:rPr>
          <w:rFonts w:ascii="GHEA Grapalat" w:hAnsi="GHEA Grapalat"/>
          <w:sz w:val="20"/>
          <w:lang w:val="hy-AM"/>
        </w:rPr>
        <w:t xml:space="preserve"> </w:t>
      </w:r>
      <w:r w:rsidRPr="00A7209A">
        <w:rPr>
          <w:rFonts w:ascii="GHEA Grapalat" w:hAnsi="GHEA Grapalat"/>
          <w:sz w:val="20"/>
          <w:lang w:val="hy-AM"/>
        </w:rPr>
        <w:t>ԱԱՀ</w:t>
      </w:r>
      <w:r w:rsidRPr="00752623">
        <w:rPr>
          <w:rFonts w:ascii="GHEA Grapalat" w:hAnsi="GHEA Grapalat"/>
          <w:sz w:val="20"/>
          <w:lang w:val="hy-AM"/>
        </w:rPr>
        <w:t>-</w:t>
      </w:r>
      <w:r w:rsidRPr="00A7209A">
        <w:rPr>
          <w:rFonts w:ascii="GHEA Grapalat" w:hAnsi="GHEA Grapalat"/>
          <w:sz w:val="20"/>
          <w:lang w:val="hy-AM"/>
        </w:rPr>
        <w:t>ն</w:t>
      </w:r>
      <w:r w:rsidRPr="00A7209A">
        <w:footnoteReference w:id="10"/>
      </w:r>
      <w:r w:rsidRPr="00A7209A">
        <w:rPr>
          <w:rFonts w:ascii="GHEA Grapalat" w:hAnsi="GHEA Grapalat"/>
          <w:sz w:val="20"/>
          <w:lang w:val="hy-AM"/>
        </w:rPr>
        <w:t>։</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752623">
        <w:rPr>
          <w:rFonts w:ascii="GHEA Grapalat" w:hAnsi="GHEA Grapalat"/>
          <w:sz w:val="20"/>
          <w:lang w:val="hy-AM"/>
        </w:rPr>
        <w:t xml:space="preserve"> </w:t>
      </w:r>
      <w:r w:rsidRPr="00A7209A">
        <w:rPr>
          <w:rFonts w:ascii="GHEA Grapalat" w:hAnsi="GHEA Grapalat"/>
          <w:sz w:val="20"/>
          <w:lang w:val="hy-AM"/>
        </w:rPr>
        <w:t>ներառում</w:t>
      </w:r>
      <w:r w:rsidRPr="00752623">
        <w:rPr>
          <w:rFonts w:ascii="GHEA Grapalat" w:hAnsi="GHEA Grapalat"/>
          <w:sz w:val="20"/>
          <w:lang w:val="hy-AM"/>
        </w:rPr>
        <w:t xml:space="preserve"> </w:t>
      </w:r>
      <w:r w:rsidRPr="00A7209A">
        <w:rPr>
          <w:rFonts w:ascii="GHEA Grapalat" w:hAnsi="GHEA Grapalat"/>
          <w:sz w:val="20"/>
          <w:lang w:val="hy-AM"/>
        </w:rPr>
        <w:t>է</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կատարումն</w:t>
      </w:r>
      <w:r w:rsidRPr="00D52874">
        <w:rPr>
          <w:rFonts w:ascii="GHEA Grapalat" w:hAnsi="GHEA Grapalat"/>
          <w:sz w:val="20"/>
          <w:lang w:val="hy-AM"/>
        </w:rPr>
        <w:t xml:space="preserve"> </w:t>
      </w:r>
      <w:r w:rsidRPr="00A7209A">
        <w:rPr>
          <w:rFonts w:ascii="GHEA Grapalat" w:hAnsi="GHEA Grapalat"/>
          <w:sz w:val="20"/>
          <w:lang w:val="hy-AM"/>
        </w:rPr>
        <w:t>ապահովելու</w:t>
      </w:r>
      <w:r w:rsidRPr="00D52874">
        <w:rPr>
          <w:rFonts w:ascii="GHEA Grapalat" w:hAnsi="GHEA Grapalat"/>
          <w:sz w:val="20"/>
          <w:lang w:val="hy-AM"/>
        </w:rPr>
        <w:t xml:space="preserve"> </w:t>
      </w:r>
      <w:r w:rsidRPr="00A7209A">
        <w:rPr>
          <w:rFonts w:ascii="GHEA Grapalat" w:hAnsi="GHEA Grapalat"/>
          <w:sz w:val="20"/>
          <w:lang w:val="hy-AM"/>
        </w:rPr>
        <w:t>նպատակով</w:t>
      </w:r>
      <w:r w:rsidRPr="00D52874">
        <w:rPr>
          <w:rFonts w:ascii="GHEA Grapalat" w:hAnsi="GHEA Grapalat"/>
          <w:sz w:val="20"/>
          <w:lang w:val="hy-AM"/>
        </w:rPr>
        <w:t xml:space="preserve"> </w:t>
      </w:r>
      <w:r w:rsidRPr="00A7209A">
        <w:rPr>
          <w:rFonts w:ascii="GHEA Grapalat" w:hAnsi="GHEA Grapalat"/>
          <w:sz w:val="20"/>
          <w:lang w:val="hy-AM"/>
        </w:rPr>
        <w:t>Վաճառողի</w:t>
      </w:r>
      <w:r w:rsidRPr="00D52874">
        <w:rPr>
          <w:rFonts w:ascii="GHEA Grapalat" w:hAnsi="GHEA Grapalat"/>
          <w:sz w:val="20"/>
          <w:lang w:val="hy-AM"/>
        </w:rPr>
        <w:t xml:space="preserve"> </w:t>
      </w:r>
      <w:r w:rsidRPr="00A7209A">
        <w:rPr>
          <w:rFonts w:ascii="GHEA Grapalat" w:hAnsi="GHEA Grapalat"/>
          <w:sz w:val="20"/>
          <w:lang w:val="hy-AM"/>
        </w:rPr>
        <w:t>կողմից</w:t>
      </w:r>
      <w:r w:rsidRPr="00D52874">
        <w:rPr>
          <w:rFonts w:ascii="GHEA Grapalat" w:hAnsi="GHEA Grapalat"/>
          <w:sz w:val="20"/>
          <w:lang w:val="hy-AM"/>
        </w:rPr>
        <w:t xml:space="preserve"> </w:t>
      </w:r>
      <w:r w:rsidRPr="00A7209A">
        <w:rPr>
          <w:rFonts w:ascii="GHEA Grapalat" w:hAnsi="GHEA Grapalat"/>
          <w:sz w:val="20"/>
          <w:lang w:val="hy-AM"/>
        </w:rPr>
        <w:t>կատարվելիք</w:t>
      </w:r>
      <w:r w:rsidRPr="00D52874">
        <w:rPr>
          <w:rFonts w:ascii="GHEA Grapalat" w:hAnsi="GHEA Grapalat"/>
          <w:sz w:val="20"/>
          <w:lang w:val="hy-AM"/>
        </w:rPr>
        <w:t xml:space="preserve"> </w:t>
      </w:r>
      <w:r w:rsidRPr="00A7209A">
        <w:rPr>
          <w:rFonts w:ascii="GHEA Grapalat" w:hAnsi="GHEA Grapalat"/>
          <w:sz w:val="20"/>
          <w:lang w:val="hy-AM"/>
        </w:rPr>
        <w:t>բոլոր</w:t>
      </w:r>
      <w:r w:rsidRPr="00D52874">
        <w:rPr>
          <w:rFonts w:ascii="GHEA Grapalat" w:hAnsi="GHEA Grapalat"/>
          <w:sz w:val="20"/>
          <w:lang w:val="hy-AM"/>
        </w:rPr>
        <w:t xml:space="preserve"> </w:t>
      </w:r>
      <w:r w:rsidRPr="00A7209A">
        <w:rPr>
          <w:rFonts w:ascii="GHEA Grapalat" w:hAnsi="GHEA Grapalat"/>
          <w:sz w:val="20"/>
          <w:lang w:val="hy-AM"/>
        </w:rPr>
        <w:t>վճարները</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այդ</w:t>
      </w:r>
      <w:r w:rsidRPr="00D52874">
        <w:rPr>
          <w:rFonts w:ascii="GHEA Grapalat" w:hAnsi="GHEA Grapalat"/>
          <w:sz w:val="20"/>
          <w:lang w:val="hy-AM"/>
        </w:rPr>
        <w:t xml:space="preserve"> </w:t>
      </w:r>
      <w:r w:rsidRPr="00A7209A">
        <w:rPr>
          <w:rFonts w:ascii="GHEA Grapalat" w:hAnsi="GHEA Grapalat"/>
          <w:sz w:val="20"/>
          <w:lang w:val="hy-AM"/>
        </w:rPr>
        <w:t>թվում</w:t>
      </w:r>
      <w:r w:rsidRPr="00D52874">
        <w:rPr>
          <w:rFonts w:ascii="GHEA Grapalat" w:hAnsi="GHEA Grapalat"/>
          <w:sz w:val="20"/>
          <w:lang w:val="hy-AM"/>
        </w:rPr>
        <w:t xml:space="preserve">` </w:t>
      </w:r>
      <w:r w:rsidRPr="00A7209A">
        <w:rPr>
          <w:rFonts w:ascii="GHEA Grapalat" w:hAnsi="GHEA Grapalat"/>
          <w:sz w:val="20"/>
          <w:lang w:val="hy-AM"/>
        </w:rPr>
        <w:t>հարկերը</w:t>
      </w:r>
      <w:r w:rsidRPr="00D52874">
        <w:rPr>
          <w:rFonts w:ascii="GHEA Grapalat" w:hAnsi="GHEA Grapalat"/>
          <w:sz w:val="20"/>
          <w:lang w:val="hy-AM"/>
        </w:rPr>
        <w:t xml:space="preserve">, </w:t>
      </w:r>
      <w:r w:rsidRPr="00A7209A">
        <w:rPr>
          <w:rFonts w:ascii="GHEA Grapalat" w:hAnsi="GHEA Grapalat"/>
          <w:sz w:val="20"/>
          <w:lang w:val="hy-AM"/>
        </w:rPr>
        <w:t>տուրքերը</w:t>
      </w:r>
      <w:r w:rsidRPr="00D52874">
        <w:rPr>
          <w:rFonts w:ascii="GHEA Grapalat" w:hAnsi="GHEA Grapalat"/>
          <w:sz w:val="20"/>
          <w:lang w:val="hy-AM"/>
        </w:rPr>
        <w:t xml:space="preserve">, </w:t>
      </w:r>
      <w:r w:rsidRPr="00A7209A">
        <w:rPr>
          <w:rFonts w:ascii="GHEA Grapalat" w:hAnsi="GHEA Grapalat"/>
          <w:sz w:val="20"/>
          <w:lang w:val="hy-AM"/>
        </w:rPr>
        <w:t>փոխադրման</w:t>
      </w:r>
      <w:r w:rsidRPr="00D52874">
        <w:rPr>
          <w:rFonts w:ascii="GHEA Grapalat" w:hAnsi="GHEA Grapalat"/>
          <w:sz w:val="20"/>
          <w:lang w:val="hy-AM"/>
        </w:rPr>
        <w:t xml:space="preserve">, </w:t>
      </w:r>
      <w:r w:rsidRPr="00A7209A">
        <w:rPr>
          <w:rFonts w:ascii="GHEA Grapalat" w:hAnsi="GHEA Grapalat"/>
          <w:sz w:val="20"/>
          <w:lang w:val="hy-AM"/>
        </w:rPr>
        <w:t>ապահովագրման</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պարգևավճարները</w:t>
      </w:r>
      <w:r w:rsidRPr="00D52874">
        <w:rPr>
          <w:rFonts w:ascii="GHEA Grapalat" w:hAnsi="GHEA Grapalat"/>
          <w:sz w:val="20"/>
          <w:lang w:val="hy-AM"/>
        </w:rPr>
        <w:t xml:space="preserve"> </w:t>
      </w:r>
      <w:r w:rsidRPr="00A7209A">
        <w:rPr>
          <w:rFonts w:ascii="GHEA Grapalat" w:hAnsi="GHEA Grapalat"/>
          <w:sz w:val="20"/>
          <w:lang w:val="hy-AM"/>
        </w:rPr>
        <w:t>և</w:t>
      </w:r>
      <w:r w:rsidRPr="00D52874">
        <w:rPr>
          <w:rFonts w:ascii="GHEA Grapalat" w:hAnsi="GHEA Grapalat"/>
          <w:sz w:val="20"/>
          <w:lang w:val="hy-AM"/>
        </w:rPr>
        <w:t xml:space="preserve"> </w:t>
      </w:r>
      <w:r w:rsidRPr="00A7209A">
        <w:rPr>
          <w:rFonts w:ascii="GHEA Grapalat" w:hAnsi="GHEA Grapalat"/>
          <w:sz w:val="20"/>
          <w:lang w:val="hy-AM"/>
        </w:rPr>
        <w:t>ակնկալվող</w:t>
      </w:r>
      <w:r w:rsidRPr="00D52874">
        <w:rPr>
          <w:rFonts w:ascii="GHEA Grapalat" w:hAnsi="GHEA Grapalat"/>
          <w:sz w:val="20"/>
          <w:lang w:val="hy-AM"/>
        </w:rPr>
        <w:t xml:space="preserve"> </w:t>
      </w:r>
      <w:r w:rsidRPr="00A7209A">
        <w:rPr>
          <w:rFonts w:ascii="GHEA Grapalat" w:hAnsi="GHEA Grapalat"/>
          <w:sz w:val="20"/>
          <w:lang w:val="hy-AM"/>
        </w:rPr>
        <w:t>շահույթը։</w:t>
      </w:r>
    </w:p>
    <w:p w14:paraId="66620A06" w14:textId="77777777" w:rsidR="00FE1713" w:rsidRPr="00A7209A" w:rsidRDefault="00FE1713" w:rsidP="00FE1713">
      <w:pPr>
        <w:ind w:firstLine="720"/>
        <w:jc w:val="both"/>
        <w:rPr>
          <w:rFonts w:ascii="GHEA Grapalat" w:hAnsi="GHEA Grapalat"/>
          <w:sz w:val="20"/>
          <w:lang w:val="hy-AM"/>
        </w:rPr>
      </w:pPr>
      <w:r w:rsidRPr="00A7209A">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5A278755" w14:textId="7E9A6467" w:rsidR="00FE1713" w:rsidRPr="00203C48" w:rsidRDefault="00FE1713" w:rsidP="00FE1713">
      <w:pPr>
        <w:ind w:firstLine="709"/>
        <w:jc w:val="both"/>
        <w:rPr>
          <w:rFonts w:ascii="Sylfaen" w:hAnsi="Sylfaen" w:cs="Sylfaen"/>
          <w:b/>
          <w:sz w:val="22"/>
          <w:szCs w:val="22"/>
          <w:lang w:val="hy-AM"/>
        </w:rPr>
      </w:pPr>
      <w:r w:rsidRPr="00D52874">
        <w:rPr>
          <w:rFonts w:ascii="GHEA Grapalat" w:hAnsi="GHEA Grapalat"/>
          <w:sz w:val="20"/>
          <w:lang w:val="hy-AM"/>
        </w:rPr>
        <w:t>3</w:t>
      </w:r>
      <w:r w:rsidRPr="00752623">
        <w:rPr>
          <w:rFonts w:ascii="GHEA Grapalat" w:hAnsi="GHEA Grapalat"/>
          <w:sz w:val="20"/>
          <w:lang w:val="hy-AM"/>
        </w:rPr>
        <w:t>.</w:t>
      </w:r>
      <w:r w:rsidRPr="005A2C08">
        <w:rPr>
          <w:rFonts w:ascii="GHEA Grapalat" w:hAnsi="GHEA Grapalat"/>
          <w:sz w:val="20"/>
          <w:lang w:val="hy-AM"/>
        </w:rPr>
        <w:t>2</w:t>
      </w:r>
      <w:r w:rsidRPr="00752623">
        <w:rPr>
          <w:rFonts w:ascii="GHEA Grapalat" w:hAnsi="GHEA Grapalat"/>
          <w:sz w:val="20"/>
          <w:lang w:val="hy-AM"/>
        </w:rPr>
        <w:t xml:space="preserve"> </w:t>
      </w:r>
      <w:r w:rsidRPr="00A7209A">
        <w:rPr>
          <w:rFonts w:ascii="GHEA Grapalat" w:hAnsi="GHEA Grapalat"/>
          <w:sz w:val="20"/>
          <w:lang w:val="hy-AM"/>
        </w:rPr>
        <w:t>Գնորդն</w:t>
      </w:r>
      <w:r w:rsidRPr="00CA4BE4">
        <w:rPr>
          <w:rFonts w:ascii="GHEA Grapalat" w:hAnsi="GHEA Grapalat"/>
          <w:sz w:val="20"/>
          <w:lang w:val="hy-AM"/>
        </w:rPr>
        <w:t xml:space="preserve"> </w:t>
      </w:r>
      <w:r w:rsidRPr="00A7209A">
        <w:rPr>
          <w:rFonts w:ascii="GHEA Grapalat" w:hAnsi="GHEA Grapalat"/>
          <w:sz w:val="20"/>
          <w:lang w:val="hy-AM"/>
        </w:rPr>
        <w:t>իրեն</w:t>
      </w:r>
      <w:r w:rsidRPr="00CA4BE4">
        <w:rPr>
          <w:rFonts w:ascii="GHEA Grapalat" w:hAnsi="GHEA Grapalat"/>
          <w:sz w:val="20"/>
          <w:lang w:val="hy-AM"/>
        </w:rPr>
        <w:t xml:space="preserve"> </w:t>
      </w:r>
      <w:r w:rsidRPr="00A7209A">
        <w:rPr>
          <w:rFonts w:ascii="GHEA Grapalat" w:hAnsi="GHEA Grapalat"/>
          <w:sz w:val="20"/>
          <w:lang w:val="hy-AM"/>
        </w:rPr>
        <w:t>մատակարարված</w:t>
      </w:r>
      <w:r w:rsidRPr="00CA4BE4">
        <w:rPr>
          <w:rFonts w:ascii="GHEA Grapalat" w:hAnsi="GHEA Grapalat"/>
          <w:sz w:val="20"/>
          <w:lang w:val="hy-AM"/>
        </w:rPr>
        <w:t xml:space="preserve"> </w:t>
      </w:r>
      <w:r w:rsidRPr="00A7209A">
        <w:rPr>
          <w:rFonts w:ascii="GHEA Grapalat" w:hAnsi="GHEA Grapalat"/>
          <w:sz w:val="20"/>
          <w:lang w:val="hy-AM"/>
        </w:rPr>
        <w:t>Ապրանքի</w:t>
      </w:r>
      <w:r w:rsidRPr="00CA4BE4">
        <w:rPr>
          <w:rFonts w:ascii="GHEA Grapalat" w:hAnsi="GHEA Grapalat"/>
          <w:sz w:val="20"/>
          <w:lang w:val="hy-AM"/>
        </w:rPr>
        <w:t xml:space="preserve"> </w:t>
      </w:r>
      <w:r w:rsidRPr="00A7209A">
        <w:rPr>
          <w:rFonts w:ascii="GHEA Grapalat" w:hAnsi="GHEA Grapalat"/>
          <w:sz w:val="20"/>
          <w:lang w:val="hy-AM"/>
        </w:rPr>
        <w:t>դիմաց</w:t>
      </w:r>
      <w:r w:rsidRPr="00CA4BE4">
        <w:rPr>
          <w:rFonts w:ascii="GHEA Grapalat" w:hAnsi="GHEA Grapalat"/>
          <w:sz w:val="20"/>
          <w:lang w:val="hy-AM"/>
        </w:rPr>
        <w:t xml:space="preserve"> </w:t>
      </w:r>
      <w:r w:rsidRPr="00A7209A">
        <w:rPr>
          <w:rFonts w:ascii="GHEA Grapalat" w:hAnsi="GHEA Grapalat"/>
          <w:sz w:val="20"/>
          <w:lang w:val="hy-AM"/>
        </w:rPr>
        <w:t>վճարում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ՀՀ</w:t>
      </w:r>
      <w:r w:rsidRPr="00CA4BE4">
        <w:rPr>
          <w:rFonts w:ascii="GHEA Grapalat" w:hAnsi="GHEA Grapalat"/>
          <w:sz w:val="20"/>
          <w:lang w:val="hy-AM"/>
        </w:rPr>
        <w:t xml:space="preserve"> </w:t>
      </w:r>
      <w:r w:rsidRPr="00A7209A">
        <w:rPr>
          <w:rFonts w:ascii="GHEA Grapalat" w:hAnsi="GHEA Grapalat"/>
          <w:sz w:val="20"/>
          <w:lang w:val="hy-AM"/>
        </w:rPr>
        <w:t>դրամով</w:t>
      </w:r>
      <w:r w:rsidRPr="00CA4BE4">
        <w:rPr>
          <w:rFonts w:ascii="GHEA Grapalat" w:hAnsi="GHEA Grapalat"/>
          <w:sz w:val="20"/>
          <w:lang w:val="hy-AM"/>
        </w:rPr>
        <w:t xml:space="preserve"> </w:t>
      </w:r>
      <w:r w:rsidRPr="00A7209A">
        <w:rPr>
          <w:rFonts w:ascii="GHEA Grapalat" w:hAnsi="GHEA Grapalat"/>
          <w:sz w:val="20"/>
          <w:lang w:val="hy-AM"/>
        </w:rPr>
        <w:t>անկանխիկ</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միջոցները</w:t>
      </w:r>
      <w:r w:rsidRPr="00CA4BE4">
        <w:rPr>
          <w:rFonts w:ascii="GHEA Grapalat" w:hAnsi="GHEA Grapalat"/>
          <w:sz w:val="20"/>
          <w:lang w:val="hy-AM"/>
        </w:rPr>
        <w:t xml:space="preserve"> </w:t>
      </w:r>
      <w:r w:rsidRPr="00A7209A">
        <w:rPr>
          <w:rFonts w:ascii="GHEA Grapalat" w:hAnsi="GHEA Grapalat"/>
          <w:sz w:val="20"/>
          <w:lang w:val="hy-AM"/>
        </w:rPr>
        <w:t>Վաճառողի</w:t>
      </w:r>
      <w:r w:rsidRPr="00CA4BE4">
        <w:rPr>
          <w:rFonts w:ascii="GHEA Grapalat" w:hAnsi="GHEA Grapalat"/>
          <w:sz w:val="20"/>
          <w:lang w:val="hy-AM"/>
        </w:rPr>
        <w:t xml:space="preserve"> </w:t>
      </w:r>
      <w:r w:rsidRPr="00A7209A">
        <w:rPr>
          <w:rFonts w:ascii="GHEA Grapalat" w:hAnsi="GHEA Grapalat"/>
          <w:sz w:val="20"/>
          <w:lang w:val="hy-AM"/>
        </w:rPr>
        <w:t>հաշվարկային</w:t>
      </w:r>
      <w:r w:rsidRPr="00CA4BE4">
        <w:rPr>
          <w:rFonts w:ascii="GHEA Grapalat" w:hAnsi="GHEA Grapalat"/>
          <w:sz w:val="20"/>
          <w:lang w:val="hy-AM"/>
        </w:rPr>
        <w:t xml:space="preserve"> </w:t>
      </w:r>
      <w:r w:rsidRPr="00A7209A">
        <w:rPr>
          <w:rFonts w:ascii="GHEA Grapalat" w:hAnsi="GHEA Grapalat"/>
          <w:sz w:val="20"/>
          <w:lang w:val="hy-AM"/>
        </w:rPr>
        <w:t>հաշվին</w:t>
      </w:r>
      <w:r w:rsidRPr="00CA4BE4">
        <w:rPr>
          <w:rFonts w:ascii="GHEA Grapalat" w:hAnsi="GHEA Grapalat"/>
          <w:sz w:val="20"/>
          <w:lang w:val="hy-AM"/>
        </w:rPr>
        <w:t xml:space="preserve"> </w:t>
      </w:r>
      <w:r w:rsidRPr="00A7209A">
        <w:rPr>
          <w:rFonts w:ascii="GHEA Grapalat" w:hAnsi="GHEA Grapalat"/>
          <w:sz w:val="20"/>
          <w:lang w:val="hy-AM"/>
        </w:rPr>
        <w:t>փոխանցելու</w:t>
      </w:r>
      <w:r w:rsidRPr="00CA4BE4">
        <w:rPr>
          <w:rFonts w:ascii="GHEA Grapalat" w:hAnsi="GHEA Grapalat"/>
          <w:sz w:val="20"/>
          <w:lang w:val="hy-AM"/>
        </w:rPr>
        <w:t xml:space="preserve"> </w:t>
      </w:r>
      <w:r w:rsidRPr="00A7209A">
        <w:rPr>
          <w:rFonts w:ascii="GHEA Grapalat" w:hAnsi="GHEA Grapalat"/>
          <w:sz w:val="20"/>
          <w:lang w:val="hy-AM"/>
        </w:rPr>
        <w:t>միջոցով։</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միջոցների</w:t>
      </w:r>
      <w:r w:rsidRPr="00CA4BE4">
        <w:rPr>
          <w:rFonts w:ascii="GHEA Grapalat" w:hAnsi="GHEA Grapalat"/>
          <w:sz w:val="20"/>
          <w:lang w:val="hy-AM"/>
        </w:rPr>
        <w:t xml:space="preserve"> </w:t>
      </w:r>
      <w:r w:rsidRPr="00A7209A">
        <w:rPr>
          <w:rFonts w:ascii="GHEA Grapalat" w:hAnsi="GHEA Grapalat"/>
          <w:sz w:val="20"/>
          <w:lang w:val="hy-AM"/>
        </w:rPr>
        <w:t>փոխանցումը</w:t>
      </w:r>
      <w:r w:rsidRPr="00CA4BE4">
        <w:rPr>
          <w:rFonts w:ascii="GHEA Grapalat" w:hAnsi="GHEA Grapalat"/>
          <w:sz w:val="20"/>
          <w:lang w:val="hy-AM"/>
        </w:rPr>
        <w:t xml:space="preserve"> </w:t>
      </w:r>
      <w:r w:rsidRPr="00A7209A">
        <w:rPr>
          <w:rFonts w:ascii="GHEA Grapalat" w:hAnsi="GHEA Grapalat"/>
          <w:sz w:val="20"/>
          <w:lang w:val="hy-AM"/>
        </w:rPr>
        <w:t>կատարվում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հանձման</w:t>
      </w:r>
      <w:r w:rsidRPr="00CA4BE4">
        <w:rPr>
          <w:rFonts w:ascii="GHEA Grapalat" w:hAnsi="GHEA Grapalat"/>
          <w:sz w:val="20"/>
          <w:lang w:val="hy-AM"/>
        </w:rPr>
        <w:t>-</w:t>
      </w:r>
      <w:r w:rsidRPr="00A7209A">
        <w:rPr>
          <w:rFonts w:ascii="GHEA Grapalat" w:hAnsi="GHEA Grapalat"/>
          <w:sz w:val="20"/>
          <w:lang w:val="hy-AM"/>
        </w:rPr>
        <w:t>ընդունման</w:t>
      </w:r>
      <w:r w:rsidRPr="00CA4BE4">
        <w:rPr>
          <w:rFonts w:ascii="GHEA Grapalat" w:hAnsi="GHEA Grapalat"/>
          <w:sz w:val="20"/>
          <w:lang w:val="hy-AM"/>
        </w:rPr>
        <w:t xml:space="preserve"> </w:t>
      </w:r>
      <w:r w:rsidRPr="00A7209A">
        <w:rPr>
          <w:rFonts w:ascii="GHEA Grapalat" w:hAnsi="GHEA Grapalat"/>
          <w:sz w:val="20"/>
          <w:lang w:val="hy-AM"/>
        </w:rPr>
        <w:t>արձանագրության</w:t>
      </w:r>
      <w:r w:rsidRPr="00CA4BE4">
        <w:rPr>
          <w:rFonts w:ascii="GHEA Grapalat" w:hAnsi="GHEA Grapalat"/>
          <w:sz w:val="20"/>
          <w:lang w:val="hy-AM"/>
        </w:rPr>
        <w:t xml:space="preserve"> </w:t>
      </w:r>
      <w:r w:rsidRPr="00A7209A">
        <w:rPr>
          <w:rFonts w:ascii="GHEA Grapalat" w:hAnsi="GHEA Grapalat"/>
          <w:sz w:val="20"/>
          <w:lang w:val="hy-AM"/>
        </w:rPr>
        <w:t>հիման</w:t>
      </w:r>
      <w:r w:rsidRPr="00CA4BE4">
        <w:rPr>
          <w:rFonts w:ascii="GHEA Grapalat" w:hAnsi="GHEA Grapalat"/>
          <w:sz w:val="20"/>
          <w:lang w:val="hy-AM"/>
        </w:rPr>
        <w:t xml:space="preserve"> </w:t>
      </w:r>
      <w:r w:rsidRPr="00A7209A">
        <w:rPr>
          <w:rFonts w:ascii="GHEA Grapalat" w:hAnsi="GHEA Grapalat"/>
          <w:sz w:val="20"/>
          <w:lang w:val="hy-AM"/>
        </w:rPr>
        <w:t>վրա</w:t>
      </w:r>
      <w:r w:rsidRPr="00CA4BE4">
        <w:rPr>
          <w:rFonts w:ascii="GHEA Grapalat" w:hAnsi="GHEA Grapalat"/>
          <w:sz w:val="20"/>
          <w:lang w:val="hy-AM"/>
        </w:rPr>
        <w:t xml:space="preserve">`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ապրանքը</w:t>
      </w:r>
      <w:r w:rsidRPr="00CA4BE4">
        <w:rPr>
          <w:rFonts w:ascii="GHEA Grapalat" w:hAnsi="GHEA Grapalat"/>
          <w:sz w:val="20"/>
          <w:lang w:val="hy-AM"/>
        </w:rPr>
        <w:t xml:space="preserve"> </w:t>
      </w:r>
      <w:r w:rsidRPr="008C1D39">
        <w:rPr>
          <w:rFonts w:ascii="GHEA Grapalat" w:hAnsi="GHEA Grapalat"/>
          <w:sz w:val="20"/>
          <w:lang w:val="hy-AM"/>
        </w:rPr>
        <w:t>Գ</w:t>
      </w:r>
      <w:r>
        <w:rPr>
          <w:rFonts w:ascii="GHEA Grapalat" w:hAnsi="GHEA Grapalat"/>
          <w:sz w:val="20"/>
          <w:lang w:val="hy-AM"/>
        </w:rPr>
        <w:t>նորդի</w:t>
      </w:r>
      <w:r w:rsidRPr="008C1D39">
        <w:rPr>
          <w:rFonts w:ascii="GHEA Grapalat" w:hAnsi="GHEA Grapalat"/>
          <w:sz w:val="20"/>
          <w:lang w:val="hy-AM"/>
        </w:rPr>
        <w:t xml:space="preserve"> կողմից ընդունվելու </w:t>
      </w:r>
      <w:r w:rsidRPr="00A7209A">
        <w:rPr>
          <w:rFonts w:ascii="GHEA Grapalat" w:hAnsi="GHEA Grapalat"/>
          <w:sz w:val="20"/>
          <w:lang w:val="hy-AM"/>
        </w:rPr>
        <w:t>պահից`</w:t>
      </w:r>
      <w:r w:rsidRPr="00922817">
        <w:rPr>
          <w:rFonts w:ascii="Sylfaen" w:hAnsi="Sylfaen"/>
          <w:sz w:val="22"/>
          <w:szCs w:val="22"/>
          <w:lang w:val="hy-AM"/>
        </w:rPr>
        <w:t xml:space="preserve"> </w:t>
      </w:r>
      <w:r>
        <w:rPr>
          <w:rFonts w:ascii="Sylfaen" w:hAnsi="Sylfaen"/>
          <w:b/>
          <w:sz w:val="22"/>
          <w:szCs w:val="22"/>
          <w:lang w:val="hy-AM"/>
        </w:rPr>
        <w:t>5</w:t>
      </w:r>
      <w:r w:rsidR="00C54937">
        <w:rPr>
          <w:rFonts w:ascii="Sylfaen" w:hAnsi="Sylfaen"/>
          <w:b/>
          <w:sz w:val="22"/>
          <w:szCs w:val="22"/>
          <w:lang w:val="hy-AM"/>
        </w:rPr>
        <w:t xml:space="preserve"> </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p>
    <w:p w14:paraId="397FAB16" w14:textId="77777777" w:rsidR="00FE1713" w:rsidRPr="002F58FE" w:rsidRDefault="00FE1713" w:rsidP="00FE1713">
      <w:pPr>
        <w:ind w:firstLine="709"/>
        <w:jc w:val="both"/>
        <w:rPr>
          <w:rFonts w:ascii="GHEA Grapalat" w:hAnsi="GHEA Grapalat"/>
          <w:b/>
          <w:sz w:val="20"/>
          <w:lang w:val="hy-AM"/>
        </w:rPr>
      </w:pPr>
    </w:p>
    <w:p w14:paraId="71D33159"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4E1912AD" w14:textId="77777777" w:rsidR="00FE1713" w:rsidRPr="002F58FE" w:rsidRDefault="00FE1713" w:rsidP="00FE1713">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Pr="002F58FE">
        <w:rPr>
          <w:rFonts w:ascii="GHEA Grapalat" w:hAnsi="GHEA Grapalat"/>
          <w:sz w:val="20"/>
          <w:lang w:val="hy-AM"/>
        </w:rPr>
        <w:t xml:space="preserve"> </w:t>
      </w:r>
    </w:p>
    <w:p w14:paraId="32EE4DB1" w14:textId="77777777" w:rsidR="00FE1713" w:rsidRPr="00AE2768" w:rsidRDefault="00FE1713" w:rsidP="00FE1713">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FootnoteReference"/>
          <w:rFonts w:ascii="GHEA Grapalat" w:hAnsi="GHEA Grapalat" w:cs="Sylfaen"/>
          <w:color w:val="FFFFFF"/>
          <w:sz w:val="20"/>
          <w:lang w:val="pt-BR"/>
        </w:rPr>
        <w:footnoteReference w:id="11"/>
      </w:r>
    </w:p>
    <w:p w14:paraId="7B2746C7" w14:textId="77777777" w:rsidR="00FE1713" w:rsidRPr="00AE2768" w:rsidRDefault="00FE1713" w:rsidP="00FE1713">
      <w:pPr>
        <w:ind w:firstLine="709"/>
        <w:jc w:val="both"/>
        <w:rPr>
          <w:rFonts w:ascii="GHEA Grapalat" w:hAnsi="GHEA Grapalat"/>
          <w:sz w:val="20"/>
          <w:lang w:val="hy-AM"/>
        </w:rPr>
      </w:pPr>
    </w:p>
    <w:p w14:paraId="2CD34B70"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101C701"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7C3C377E" w14:textId="77777777" w:rsidR="00FE1713" w:rsidRPr="00AE2768" w:rsidRDefault="00FE1713" w:rsidP="00FE1713">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F58FE">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F58FE">
        <w:rPr>
          <w:rFonts w:ascii="GHEA Grapalat" w:hAnsi="GHEA Grapalat" w:cs="Sylfaen"/>
          <w:sz w:val="20"/>
          <w:szCs w:val="20"/>
          <w:lang w:val="hy-AM"/>
        </w:rPr>
        <w:t xml:space="preserve">ան </w:t>
      </w:r>
      <w:r w:rsidRPr="002F58FE">
        <w:rPr>
          <w:rFonts w:ascii="GHEA Grapalat" w:hAnsi="GHEA Grapalat" w:cs="Sylfaen"/>
          <w:sz w:val="20"/>
          <w:szCs w:val="20"/>
          <w:u w:val="single"/>
          <w:lang w:val="hy-AM"/>
        </w:rPr>
        <w:t>2</w:t>
      </w:r>
      <w:r w:rsidRPr="002F58FE">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2D29DD94"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3A263388"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6693CE28"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F58C7FF" w14:textId="77777777" w:rsidR="00FE1713" w:rsidRPr="00AE2768" w:rsidRDefault="00FE1713" w:rsidP="00FE1713">
      <w:pPr>
        <w:ind w:firstLine="540"/>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D62501">
        <w:rPr>
          <w:rFonts w:ascii="GHEA Grapalat" w:hAnsi="GHEA Grapalat" w:cs="Sylfaen"/>
          <w:sz w:val="20"/>
          <w:szCs w:val="20"/>
          <w:lang w:val="hy-AM"/>
        </w:rPr>
        <w:t>20</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BFD57F5"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61240F12" w14:textId="77777777" w:rsidR="00FE1713" w:rsidRPr="00AE2768" w:rsidRDefault="00FE1713" w:rsidP="00FE1713">
      <w:pPr>
        <w:ind w:firstLine="720"/>
        <w:jc w:val="both"/>
        <w:rPr>
          <w:rFonts w:ascii="GHEA Grapalat" w:hAnsi="GHEA Grapalat" w:cs="Sylfaen"/>
          <w:sz w:val="20"/>
          <w:lang w:val="hy-AM"/>
        </w:rPr>
      </w:pPr>
    </w:p>
    <w:p w14:paraId="3F6300CD"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14:paraId="54229B7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EB288F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323CF459"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F58FE">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2"/>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776CFE6"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412950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67EC0BA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587E4E6"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9654697" w14:textId="77777777" w:rsidR="00FE1713" w:rsidRPr="00AE2768" w:rsidRDefault="00FE1713" w:rsidP="00FE1713">
      <w:pPr>
        <w:ind w:firstLine="709"/>
        <w:jc w:val="both"/>
        <w:rPr>
          <w:rFonts w:ascii="GHEA Grapalat" w:hAnsi="GHEA Grapalat"/>
          <w:sz w:val="20"/>
          <w:lang w:val="hy-AM"/>
        </w:rPr>
      </w:pPr>
    </w:p>
    <w:p w14:paraId="2D51CC13"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360EB7BD"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DABA865" w14:textId="77777777" w:rsidR="00FE1713" w:rsidRPr="00AE2768" w:rsidRDefault="00FE1713" w:rsidP="00FE1713">
      <w:pPr>
        <w:ind w:firstLine="709"/>
        <w:jc w:val="both"/>
        <w:rPr>
          <w:rFonts w:ascii="GHEA Grapalat" w:hAnsi="GHEA Grapalat"/>
          <w:sz w:val="20"/>
          <w:lang w:val="hy-AM"/>
        </w:rPr>
      </w:pPr>
    </w:p>
    <w:p w14:paraId="6D68299E"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8. ԱՅԼ ՊԱՅՄԱՆՆԵՐ</w:t>
      </w:r>
    </w:p>
    <w:p w14:paraId="50118736" w14:textId="5BE64FEF" w:rsidR="00FE1713" w:rsidRPr="008043A9" w:rsidRDefault="00FE1713" w:rsidP="00FE1713">
      <w:pPr>
        <w:tabs>
          <w:tab w:val="left" w:pos="1276"/>
        </w:tabs>
        <w:ind w:firstLine="720"/>
        <w:jc w:val="both"/>
        <w:rPr>
          <w:rFonts w:ascii="GHEA Grapalat" w:hAnsi="GHEA Grapalat" w:cs="Sylfaen"/>
          <w:sz w:val="20"/>
          <w:lang w:val="hy-AM"/>
        </w:rPr>
      </w:pPr>
      <w:r w:rsidRPr="00101F6B">
        <w:rPr>
          <w:rFonts w:ascii="GHEA Grapalat" w:hAnsi="GHEA Grapalat" w:cs="Sylfaen"/>
          <w:sz w:val="20"/>
          <w:lang w:val="hy-AM"/>
        </w:rPr>
        <w:t>8.1 Պայմանագիրն ուժի մեջ է մտնում Կողմերի ստորագրման պահից</w:t>
      </w:r>
      <w:r w:rsidRPr="00752623">
        <w:rPr>
          <w:rFonts w:ascii="GHEA Grapalat" w:hAnsi="GHEA Grapalat" w:cs="Sylfaen"/>
          <w:sz w:val="20"/>
          <w:lang w:val="hy-AM"/>
        </w:rPr>
        <w:t xml:space="preserve"> </w:t>
      </w:r>
      <w:r w:rsidRPr="00101F6B">
        <w:rPr>
          <w:rFonts w:ascii="GHEA Grapalat" w:hAnsi="GHEA Grapalat" w:cs="Sylfaen"/>
          <w:sz w:val="20"/>
          <w:lang w:val="hy-AM"/>
        </w:rPr>
        <w:t>և</w:t>
      </w:r>
      <w:r w:rsidRPr="00752623">
        <w:rPr>
          <w:rFonts w:ascii="GHEA Grapalat" w:hAnsi="GHEA Grapalat" w:cs="Sylfaen"/>
          <w:sz w:val="20"/>
          <w:lang w:val="hy-AM"/>
        </w:rPr>
        <w:t xml:space="preserve"> </w:t>
      </w:r>
      <w:r w:rsidRPr="00101F6B">
        <w:rPr>
          <w:rFonts w:ascii="GHEA Grapalat" w:hAnsi="GHEA Grapalat" w:cs="Sylfaen"/>
          <w:sz w:val="20"/>
          <w:lang w:val="hy-AM"/>
        </w:rPr>
        <w:t>գործում</w:t>
      </w:r>
      <w:r w:rsidRPr="00752623">
        <w:rPr>
          <w:rFonts w:ascii="GHEA Grapalat" w:hAnsi="GHEA Grapalat" w:cs="Sylfaen"/>
          <w:sz w:val="20"/>
          <w:lang w:val="hy-AM"/>
        </w:rPr>
        <w:t xml:space="preserve"> </w:t>
      </w:r>
      <w:r w:rsidRPr="00101F6B">
        <w:rPr>
          <w:rFonts w:ascii="GHEA Grapalat" w:hAnsi="GHEA Grapalat" w:cs="Sylfaen"/>
          <w:sz w:val="20"/>
          <w:lang w:val="hy-AM"/>
        </w:rPr>
        <w:t>է</w:t>
      </w:r>
      <w:r w:rsidRPr="00752623">
        <w:rPr>
          <w:rFonts w:ascii="GHEA Grapalat" w:hAnsi="GHEA Grapalat" w:cs="Sylfaen"/>
          <w:sz w:val="20"/>
          <w:lang w:val="hy-AM"/>
        </w:rPr>
        <w:t xml:space="preserve"> </w:t>
      </w:r>
      <w:r w:rsidRPr="00101F6B">
        <w:rPr>
          <w:rFonts w:ascii="GHEA Grapalat" w:hAnsi="GHEA Grapalat" w:cs="Sylfaen"/>
          <w:sz w:val="20"/>
          <w:lang w:val="hy-AM"/>
        </w:rPr>
        <w:t xml:space="preserve">մինչև </w:t>
      </w:r>
      <w:r>
        <w:rPr>
          <w:rFonts w:ascii="GHEA Grapalat" w:hAnsi="GHEA Grapalat" w:cs="Sylfaen"/>
          <w:sz w:val="20"/>
          <w:lang w:val="hy-AM"/>
        </w:rPr>
        <w:t>20</w:t>
      </w:r>
      <w:r w:rsidRPr="002A280A">
        <w:rPr>
          <w:rFonts w:ascii="GHEA Grapalat" w:hAnsi="GHEA Grapalat" w:cs="Sylfaen"/>
          <w:sz w:val="20"/>
          <w:lang w:val="hy-AM"/>
        </w:rPr>
        <w:t>2</w:t>
      </w:r>
      <w:r w:rsidR="000B32EA" w:rsidRPr="004447FA">
        <w:rPr>
          <w:rFonts w:ascii="GHEA Grapalat" w:hAnsi="GHEA Grapalat" w:cs="Sylfaen"/>
          <w:sz w:val="20"/>
          <w:lang w:val="hy-AM"/>
        </w:rPr>
        <w:t>4</w:t>
      </w:r>
      <w:r w:rsidRPr="00101F6B">
        <w:rPr>
          <w:rFonts w:ascii="GHEA Grapalat" w:hAnsi="GHEA Grapalat" w:cs="Sylfaen"/>
          <w:sz w:val="20"/>
          <w:lang w:val="hy-AM"/>
        </w:rPr>
        <w:t>թ</w:t>
      </w:r>
      <w:r w:rsidRPr="00E06A86">
        <w:rPr>
          <w:rFonts w:ascii="GHEA Grapalat" w:hAnsi="GHEA Grapalat" w:cs="Sylfaen"/>
          <w:sz w:val="20"/>
          <w:lang w:val="hy-AM"/>
        </w:rPr>
        <w:t>-</w:t>
      </w:r>
      <w:r w:rsidRPr="00101F6B">
        <w:rPr>
          <w:rFonts w:ascii="GHEA Grapalat" w:hAnsi="GHEA Grapalat" w:cs="Sylfaen"/>
          <w:sz w:val="20"/>
          <w:lang w:val="hy-AM"/>
        </w:rPr>
        <w:t>ի</w:t>
      </w:r>
      <w:r w:rsidRPr="00E06A86">
        <w:rPr>
          <w:rFonts w:ascii="GHEA Grapalat" w:hAnsi="GHEA Grapalat" w:cs="Sylfaen"/>
          <w:sz w:val="20"/>
          <w:lang w:val="hy-AM"/>
        </w:rPr>
        <w:t xml:space="preserve"> </w:t>
      </w:r>
      <w:r w:rsidRPr="00101F6B">
        <w:rPr>
          <w:rFonts w:ascii="GHEA Grapalat" w:hAnsi="GHEA Grapalat" w:cs="Sylfaen"/>
          <w:sz w:val="20"/>
          <w:lang w:val="hy-AM"/>
        </w:rPr>
        <w:t>դեկտեմբերի</w:t>
      </w:r>
      <w:r w:rsidRPr="00E06A86">
        <w:rPr>
          <w:rFonts w:ascii="GHEA Grapalat" w:hAnsi="GHEA Grapalat" w:cs="Sylfaen"/>
          <w:sz w:val="20"/>
          <w:lang w:val="hy-AM"/>
        </w:rPr>
        <w:t xml:space="preserve"> 30-</w:t>
      </w:r>
      <w:r w:rsidRPr="00101F6B">
        <w:rPr>
          <w:rFonts w:ascii="GHEA Grapalat" w:hAnsi="GHEA Grapalat" w:cs="Sylfaen"/>
          <w:sz w:val="20"/>
          <w:lang w:val="hy-AM"/>
        </w:rPr>
        <w:t>ը</w:t>
      </w:r>
      <w:r w:rsidRPr="00E06A86">
        <w:rPr>
          <w:rFonts w:ascii="GHEA Grapalat" w:hAnsi="GHEA Grapalat" w:cs="Sylfaen"/>
          <w:sz w:val="20"/>
          <w:lang w:val="hy-AM"/>
        </w:rPr>
        <w:t xml:space="preserve"> </w:t>
      </w:r>
      <w:r w:rsidRPr="00101F6B">
        <w:rPr>
          <w:rFonts w:ascii="GHEA Grapalat" w:hAnsi="GHEA Grapalat" w:cs="Sylfaen"/>
          <w:sz w:val="20"/>
          <w:lang w:val="hy-AM"/>
        </w:rPr>
        <w:t>կամ</w:t>
      </w:r>
      <w:r w:rsidRPr="00E06A86">
        <w:rPr>
          <w:rFonts w:ascii="GHEA Grapalat" w:hAnsi="GHEA Grapalat" w:cs="Sylfaen"/>
          <w:sz w:val="20"/>
          <w:lang w:val="hy-AM"/>
        </w:rPr>
        <w:t xml:space="preserve"> </w:t>
      </w:r>
      <w:r w:rsidRPr="00101F6B">
        <w:rPr>
          <w:rFonts w:ascii="GHEA Grapalat" w:hAnsi="GHEA Grapalat" w:cs="Sylfaen"/>
          <w:sz w:val="20"/>
          <w:lang w:val="hy-AM"/>
        </w:rPr>
        <w:t>մինչև</w:t>
      </w:r>
      <w:r w:rsidRPr="00E06A86">
        <w:rPr>
          <w:rFonts w:ascii="GHEA Grapalat" w:hAnsi="GHEA Grapalat" w:cs="Sylfaen"/>
          <w:sz w:val="20"/>
          <w:lang w:val="hy-AM"/>
        </w:rPr>
        <w:t xml:space="preserve"> </w:t>
      </w:r>
      <w:r w:rsidRPr="00101F6B">
        <w:rPr>
          <w:rFonts w:ascii="GHEA Grapalat" w:hAnsi="GHEA Grapalat" w:cs="Sylfaen"/>
          <w:sz w:val="20"/>
          <w:lang w:val="hy-AM"/>
        </w:rPr>
        <w:t>կողմերի</w:t>
      </w:r>
      <w:r w:rsidRPr="00E06A86">
        <w:rPr>
          <w:rFonts w:ascii="GHEA Grapalat" w:hAnsi="GHEA Grapalat" w:cs="Sylfaen"/>
          <w:sz w:val="20"/>
          <w:lang w:val="hy-AM"/>
        </w:rPr>
        <w:t xml:space="preserve"> </w:t>
      </w:r>
      <w:r w:rsidRPr="00101F6B">
        <w:rPr>
          <w:rFonts w:ascii="GHEA Grapalat" w:hAnsi="GHEA Grapalat" w:cs="Sylfaen"/>
          <w:sz w:val="20"/>
          <w:lang w:val="hy-AM"/>
        </w:rPr>
        <w:t>Պայմանագրով</w:t>
      </w:r>
      <w:r w:rsidRPr="00E06A86">
        <w:rPr>
          <w:rFonts w:ascii="GHEA Grapalat" w:hAnsi="GHEA Grapalat" w:cs="Sylfaen"/>
          <w:sz w:val="20"/>
          <w:lang w:val="hy-AM"/>
        </w:rPr>
        <w:t xml:space="preserve"> </w:t>
      </w:r>
      <w:r w:rsidRPr="00101F6B">
        <w:rPr>
          <w:rFonts w:ascii="GHEA Grapalat" w:hAnsi="GHEA Grapalat" w:cs="Sylfaen"/>
          <w:sz w:val="20"/>
          <w:lang w:val="hy-AM"/>
        </w:rPr>
        <w:t>ստանձնած</w:t>
      </w:r>
      <w:r w:rsidRPr="00E06A86">
        <w:rPr>
          <w:rFonts w:ascii="GHEA Grapalat" w:hAnsi="GHEA Grapalat" w:cs="Sylfaen"/>
          <w:sz w:val="20"/>
          <w:lang w:val="hy-AM"/>
        </w:rPr>
        <w:t xml:space="preserve"> </w:t>
      </w:r>
      <w:r w:rsidRPr="00101F6B">
        <w:rPr>
          <w:rFonts w:ascii="GHEA Grapalat" w:hAnsi="GHEA Grapalat" w:cs="Sylfaen"/>
          <w:sz w:val="20"/>
          <w:lang w:val="hy-AM"/>
        </w:rPr>
        <w:t>պարտավորությունների</w:t>
      </w:r>
      <w:r w:rsidRPr="00E06A86">
        <w:rPr>
          <w:rFonts w:ascii="GHEA Grapalat" w:hAnsi="GHEA Grapalat" w:cs="Sylfaen"/>
          <w:sz w:val="20"/>
          <w:lang w:val="hy-AM"/>
        </w:rPr>
        <w:t xml:space="preserve"> </w:t>
      </w:r>
      <w:r w:rsidRPr="00101F6B">
        <w:rPr>
          <w:rFonts w:ascii="GHEA Grapalat" w:hAnsi="GHEA Grapalat" w:cs="Sylfaen"/>
          <w:sz w:val="20"/>
          <w:lang w:val="hy-AM"/>
        </w:rPr>
        <w:t>ողջ</w:t>
      </w:r>
      <w:r w:rsidRPr="00E06A86">
        <w:rPr>
          <w:rFonts w:ascii="GHEA Grapalat" w:hAnsi="GHEA Grapalat" w:cs="Sylfaen"/>
          <w:sz w:val="20"/>
          <w:lang w:val="hy-AM"/>
        </w:rPr>
        <w:t xml:space="preserve"> </w:t>
      </w:r>
      <w:r w:rsidRPr="00101F6B">
        <w:rPr>
          <w:rFonts w:ascii="GHEA Grapalat" w:hAnsi="GHEA Grapalat" w:cs="Sylfaen"/>
          <w:sz w:val="20"/>
          <w:lang w:val="hy-AM"/>
        </w:rPr>
        <w:t>ծավալով</w:t>
      </w:r>
      <w:r w:rsidRPr="00E06A86">
        <w:rPr>
          <w:rFonts w:ascii="GHEA Grapalat" w:hAnsi="GHEA Grapalat" w:cs="Sylfaen"/>
          <w:sz w:val="20"/>
          <w:lang w:val="hy-AM"/>
        </w:rPr>
        <w:t xml:space="preserve"> </w:t>
      </w:r>
      <w:r w:rsidRPr="00101F6B">
        <w:rPr>
          <w:rFonts w:ascii="GHEA Grapalat" w:hAnsi="GHEA Grapalat" w:cs="Sylfaen"/>
          <w:sz w:val="20"/>
          <w:lang w:val="hy-AM"/>
        </w:rPr>
        <w:t>կատարումը</w:t>
      </w:r>
      <w:r w:rsidRPr="00E06A86">
        <w:rPr>
          <w:rFonts w:ascii="GHEA Grapalat" w:hAnsi="GHEA Grapalat" w:cs="Sylfaen"/>
          <w:sz w:val="20"/>
          <w:lang w:val="hy-AM"/>
        </w:rPr>
        <w:t xml:space="preserve">, </w:t>
      </w:r>
      <w:r w:rsidRPr="00101F6B">
        <w:rPr>
          <w:rFonts w:ascii="GHEA Grapalat" w:hAnsi="GHEA Grapalat" w:cs="Sylfaen"/>
          <w:sz w:val="20"/>
          <w:lang w:val="hy-AM"/>
        </w:rPr>
        <w:t>բայց</w:t>
      </w:r>
      <w:r w:rsidRPr="00E06A86">
        <w:rPr>
          <w:rFonts w:ascii="GHEA Grapalat" w:hAnsi="GHEA Grapalat" w:cs="Sylfaen"/>
          <w:sz w:val="20"/>
          <w:lang w:val="hy-AM"/>
        </w:rPr>
        <w:t xml:space="preserve"> </w:t>
      </w:r>
      <w:r w:rsidRPr="00101F6B">
        <w:rPr>
          <w:rFonts w:ascii="GHEA Grapalat" w:hAnsi="GHEA Grapalat" w:cs="Sylfaen"/>
          <w:sz w:val="20"/>
          <w:lang w:val="hy-AM"/>
        </w:rPr>
        <w:t>ոչ</w:t>
      </w:r>
      <w:r w:rsidRPr="00E06A86">
        <w:rPr>
          <w:rFonts w:ascii="GHEA Grapalat" w:hAnsi="GHEA Grapalat" w:cs="Sylfaen"/>
          <w:sz w:val="20"/>
          <w:lang w:val="hy-AM"/>
        </w:rPr>
        <w:t xml:space="preserve"> </w:t>
      </w:r>
      <w:r w:rsidRPr="00101F6B">
        <w:rPr>
          <w:rFonts w:ascii="GHEA Grapalat" w:hAnsi="GHEA Grapalat" w:cs="Sylfaen"/>
          <w:sz w:val="20"/>
          <w:lang w:val="hy-AM"/>
        </w:rPr>
        <w:t>ուշ</w:t>
      </w:r>
      <w:r w:rsidRPr="00E06A86">
        <w:rPr>
          <w:rFonts w:ascii="GHEA Grapalat" w:hAnsi="GHEA Grapalat" w:cs="Sylfaen"/>
          <w:sz w:val="20"/>
          <w:lang w:val="hy-AM"/>
        </w:rPr>
        <w:t xml:space="preserve">, </w:t>
      </w:r>
      <w:r w:rsidRPr="00101F6B">
        <w:rPr>
          <w:rFonts w:ascii="GHEA Grapalat" w:hAnsi="GHEA Grapalat" w:cs="Sylfaen"/>
          <w:sz w:val="20"/>
          <w:lang w:val="hy-AM"/>
        </w:rPr>
        <w:t>քան</w:t>
      </w:r>
      <w:r w:rsidRPr="00E06A86">
        <w:rPr>
          <w:rFonts w:ascii="GHEA Grapalat" w:hAnsi="GHEA Grapalat" w:cs="Sylfaen"/>
          <w:sz w:val="20"/>
          <w:lang w:val="hy-AM"/>
        </w:rPr>
        <w:t xml:space="preserve"> 202</w:t>
      </w:r>
      <w:r w:rsidR="000B32EA" w:rsidRPr="004447FA">
        <w:rPr>
          <w:rFonts w:ascii="GHEA Grapalat" w:hAnsi="GHEA Grapalat" w:cs="Sylfaen"/>
          <w:sz w:val="20"/>
          <w:lang w:val="hy-AM"/>
        </w:rPr>
        <w:t>5</w:t>
      </w:r>
      <w:r w:rsidRPr="00E06A86">
        <w:rPr>
          <w:rFonts w:ascii="GHEA Grapalat" w:hAnsi="GHEA Grapalat" w:cs="Sylfaen"/>
          <w:sz w:val="20"/>
          <w:lang w:val="hy-AM"/>
        </w:rPr>
        <w:t xml:space="preserve"> </w:t>
      </w:r>
      <w:r w:rsidRPr="00101F6B">
        <w:rPr>
          <w:rFonts w:ascii="GHEA Grapalat" w:hAnsi="GHEA Grapalat" w:cs="Sylfaen"/>
          <w:sz w:val="20"/>
          <w:lang w:val="hy-AM"/>
        </w:rPr>
        <w:t>թվականի</w:t>
      </w:r>
      <w:r w:rsidRPr="00E06A86">
        <w:rPr>
          <w:rFonts w:ascii="GHEA Grapalat" w:hAnsi="GHEA Grapalat" w:cs="Sylfaen"/>
          <w:sz w:val="20"/>
          <w:lang w:val="hy-AM"/>
        </w:rPr>
        <w:t xml:space="preserve"> </w:t>
      </w:r>
      <w:r w:rsidRPr="00101F6B">
        <w:rPr>
          <w:rFonts w:ascii="GHEA Grapalat" w:hAnsi="GHEA Grapalat" w:cs="Sylfaen"/>
          <w:sz w:val="20"/>
          <w:lang w:val="hy-AM"/>
        </w:rPr>
        <w:t>հունվարի</w:t>
      </w:r>
      <w:r w:rsidRPr="00E06A86">
        <w:rPr>
          <w:rFonts w:ascii="GHEA Grapalat" w:hAnsi="GHEA Grapalat" w:cs="Sylfaen"/>
          <w:sz w:val="20"/>
          <w:lang w:val="hy-AM"/>
        </w:rPr>
        <w:t xml:space="preserve"> 31-</w:t>
      </w:r>
      <w:r w:rsidRPr="00101F6B">
        <w:rPr>
          <w:rFonts w:ascii="GHEA Grapalat" w:hAnsi="GHEA Grapalat" w:cs="Sylfaen"/>
          <w:sz w:val="20"/>
          <w:lang w:val="hy-AM"/>
        </w:rPr>
        <w:t xml:space="preserve">ը։ </w:t>
      </w:r>
    </w:p>
    <w:p w14:paraId="4B7D0359" w14:textId="5734090C" w:rsidR="00FE1713" w:rsidRDefault="00FE1713" w:rsidP="00FE1713">
      <w:pPr>
        <w:tabs>
          <w:tab w:val="left" w:pos="1276"/>
        </w:tabs>
        <w:ind w:firstLine="720"/>
        <w:jc w:val="both"/>
        <w:rPr>
          <w:rFonts w:ascii="GHEA Grapalat" w:hAnsi="GHEA Grapalat" w:cs="Sylfaen"/>
          <w:b/>
          <w:sz w:val="22"/>
          <w:lang w:val="hy-AM"/>
        </w:rPr>
      </w:pPr>
      <w:r w:rsidRPr="00AE2768">
        <w:rPr>
          <w:rStyle w:val="FootnoteReference"/>
          <w:rFonts w:ascii="GHEA Grapalat" w:hAnsi="GHEA Grapalat" w:cs="Sylfaen"/>
          <w:color w:val="FFFFFF"/>
          <w:sz w:val="20"/>
          <w:lang w:val="hy-AM"/>
        </w:rPr>
        <w:footnoteReference w:id="13"/>
      </w:r>
      <w:r w:rsidRPr="00AD2473">
        <w:rPr>
          <w:rFonts w:ascii="GHEA Grapalat" w:hAnsi="GHEA Grapalat" w:cs="Sylfaen"/>
          <w:b/>
          <w:sz w:val="22"/>
          <w:lang w:val="hy-AM"/>
        </w:rPr>
        <w:t xml:space="preserve">8.1.1 </w:t>
      </w:r>
      <w:r w:rsidRPr="002F58FE">
        <w:rPr>
          <w:rFonts w:ascii="GHEA Grapalat" w:hAnsi="GHEA Grapalat" w:cs="Sylfaen"/>
          <w:b/>
          <w:sz w:val="22"/>
          <w:lang w:val="hy-AM"/>
        </w:rPr>
        <w:t xml:space="preserve"> </w:t>
      </w:r>
      <w:r w:rsidRPr="00AD2473">
        <w:rPr>
          <w:rFonts w:ascii="Sylfaen" w:hAnsi="Sylfaen" w:cs="Sylfaen"/>
          <w:b/>
          <w:sz w:val="22"/>
          <w:lang w:val="hy-AM"/>
        </w:rPr>
        <w:t>Պայմանագրով</w:t>
      </w:r>
      <w:r w:rsidRPr="00AD2473">
        <w:rPr>
          <w:rFonts w:ascii="GHEA Grapalat" w:hAnsi="GHEA Grapalat" w:cs="Sylfaen"/>
          <w:b/>
          <w:sz w:val="22"/>
          <w:lang w:val="hy-AM"/>
        </w:rPr>
        <w:t xml:space="preserve"> </w:t>
      </w:r>
      <w:r w:rsidRPr="00AD2473">
        <w:rPr>
          <w:rFonts w:ascii="Sylfaen" w:hAnsi="Sylfaen" w:cs="Sylfaen"/>
          <w:b/>
          <w:sz w:val="22"/>
          <w:lang w:val="hy-AM"/>
        </w:rPr>
        <w:t>նախատեսված</w:t>
      </w:r>
      <w:r w:rsidRPr="00AD2473">
        <w:rPr>
          <w:rFonts w:ascii="GHEA Grapalat" w:hAnsi="GHEA Grapalat" w:cs="Sylfaen"/>
          <w:b/>
          <w:sz w:val="22"/>
          <w:lang w:val="hy-AM"/>
        </w:rPr>
        <w:t xml:space="preserve"> </w:t>
      </w:r>
      <w:r w:rsidRPr="00AD2473">
        <w:rPr>
          <w:rFonts w:ascii="Sylfaen" w:hAnsi="Sylfaen" w:cs="Sylfaen"/>
          <w:b/>
          <w:sz w:val="22"/>
          <w:lang w:val="hy-AM"/>
        </w:rPr>
        <w:t>չափաբաժին</w:t>
      </w:r>
      <w:r w:rsidRPr="00D15E99">
        <w:rPr>
          <w:rFonts w:ascii="Sylfaen" w:hAnsi="Sylfaen" w:cs="Sylfaen"/>
          <w:b/>
          <w:sz w:val="22"/>
          <w:lang w:val="hy-AM"/>
        </w:rPr>
        <w:t>ը</w:t>
      </w:r>
      <w:r w:rsidRPr="00AD2473">
        <w:rPr>
          <w:rFonts w:ascii="GHEA Grapalat" w:hAnsi="GHEA Grapalat" w:cs="Sylfaen"/>
          <w:b/>
          <w:sz w:val="22"/>
          <w:lang w:val="hy-AM"/>
        </w:rPr>
        <w:t xml:space="preserve"> </w:t>
      </w:r>
      <w:r w:rsidRPr="00AD2473">
        <w:rPr>
          <w:rFonts w:ascii="Sylfaen" w:hAnsi="Sylfaen" w:cs="Sylfaen"/>
          <w:b/>
          <w:sz w:val="22"/>
          <w:lang w:val="hy-AM"/>
        </w:rPr>
        <w:t>և</w:t>
      </w:r>
      <w:r w:rsidRPr="00AD2473">
        <w:rPr>
          <w:rFonts w:ascii="GHEA Grapalat" w:hAnsi="GHEA Grapalat" w:cs="Sylfaen"/>
          <w:b/>
          <w:sz w:val="22"/>
          <w:lang w:val="hy-AM"/>
        </w:rPr>
        <w:t xml:space="preserve"> </w:t>
      </w:r>
      <w:r w:rsidRPr="00AD2473">
        <w:rPr>
          <w:rFonts w:ascii="Sylfaen" w:hAnsi="Sylfaen" w:cs="Sylfaen"/>
          <w:b/>
          <w:sz w:val="22"/>
          <w:lang w:val="hy-AM"/>
        </w:rPr>
        <w:t>դրանով</w:t>
      </w:r>
      <w:r w:rsidRPr="00AD2473">
        <w:rPr>
          <w:rFonts w:ascii="GHEA Grapalat" w:hAnsi="GHEA Grapalat" w:cs="Sylfaen"/>
          <w:b/>
          <w:sz w:val="22"/>
          <w:lang w:val="hy-AM"/>
        </w:rPr>
        <w:t xml:space="preserve"> </w:t>
      </w:r>
      <w:r w:rsidRPr="00AD2473">
        <w:rPr>
          <w:rFonts w:ascii="Sylfaen" w:hAnsi="Sylfaen" w:cs="Sylfaen"/>
          <w:b/>
          <w:sz w:val="22"/>
          <w:lang w:val="hy-AM"/>
        </w:rPr>
        <w:t>սահմանված</w:t>
      </w:r>
      <w:r w:rsidRPr="00AD2473">
        <w:rPr>
          <w:rFonts w:ascii="GHEA Grapalat" w:hAnsi="GHEA Grapalat" w:cs="Sylfaen"/>
          <w:b/>
          <w:sz w:val="22"/>
          <w:lang w:val="hy-AM"/>
        </w:rPr>
        <w:t xml:space="preserve"> </w:t>
      </w:r>
      <w:r w:rsidRPr="00AD2473">
        <w:rPr>
          <w:rFonts w:ascii="Sylfaen" w:hAnsi="Sylfaen" w:cs="Sylfaen"/>
          <w:b/>
          <w:sz w:val="22"/>
          <w:lang w:val="hy-AM"/>
        </w:rPr>
        <w:t>քանակ</w:t>
      </w:r>
      <w:r w:rsidRPr="00D15E99">
        <w:rPr>
          <w:rFonts w:ascii="Sylfaen" w:hAnsi="Sylfaen" w:cs="Sylfaen"/>
          <w:b/>
          <w:sz w:val="22"/>
          <w:lang w:val="hy-AM"/>
        </w:rPr>
        <w:t>ները</w:t>
      </w:r>
      <w:r w:rsidRPr="00AD2473">
        <w:rPr>
          <w:rFonts w:ascii="GHEA Grapalat" w:hAnsi="GHEA Grapalat" w:cs="Sylfaen"/>
          <w:b/>
          <w:sz w:val="22"/>
          <w:lang w:val="hy-AM"/>
        </w:rPr>
        <w:t xml:space="preserve"> </w:t>
      </w:r>
      <w:r w:rsidRPr="00AD2473">
        <w:rPr>
          <w:rFonts w:ascii="Sylfaen" w:hAnsi="Sylfaen" w:cs="Sylfaen"/>
          <w:b/>
          <w:sz w:val="22"/>
          <w:lang w:val="hy-AM"/>
        </w:rPr>
        <w:t>և</w:t>
      </w:r>
      <w:r w:rsidRPr="00AD2473">
        <w:rPr>
          <w:rFonts w:ascii="GHEA Grapalat" w:hAnsi="GHEA Grapalat" w:cs="Sylfaen"/>
          <w:b/>
          <w:sz w:val="22"/>
          <w:lang w:val="hy-AM"/>
        </w:rPr>
        <w:t xml:space="preserve"> </w:t>
      </w:r>
      <w:r w:rsidRPr="00AD2473">
        <w:rPr>
          <w:rFonts w:ascii="Sylfaen" w:hAnsi="Sylfaen" w:cs="Sylfaen"/>
          <w:b/>
          <w:sz w:val="22"/>
          <w:lang w:val="hy-AM"/>
        </w:rPr>
        <w:t>ծավալ</w:t>
      </w:r>
      <w:r w:rsidRPr="00D15E99">
        <w:rPr>
          <w:rFonts w:ascii="Sylfaen" w:hAnsi="Sylfaen" w:cs="Sylfaen"/>
          <w:b/>
          <w:sz w:val="22"/>
          <w:lang w:val="hy-AM"/>
        </w:rPr>
        <w:t>ները</w:t>
      </w:r>
      <w:r w:rsidRPr="00AD2473">
        <w:rPr>
          <w:rFonts w:ascii="GHEA Grapalat" w:hAnsi="GHEA Grapalat" w:cs="Sylfaen"/>
          <w:b/>
          <w:sz w:val="22"/>
          <w:lang w:val="hy-AM"/>
        </w:rPr>
        <w:t xml:space="preserve"> </w:t>
      </w:r>
      <w:r w:rsidRPr="00AD2473">
        <w:rPr>
          <w:rFonts w:ascii="Sylfaen" w:hAnsi="Sylfaen" w:cs="Sylfaen"/>
          <w:b/>
          <w:sz w:val="22"/>
          <w:lang w:val="hy-AM"/>
        </w:rPr>
        <w:t>Պատվիրատուն</w:t>
      </w:r>
      <w:r w:rsidRPr="00AD2473">
        <w:rPr>
          <w:rFonts w:ascii="GHEA Grapalat" w:hAnsi="GHEA Grapalat" w:cs="Sylfaen"/>
          <w:b/>
          <w:sz w:val="22"/>
          <w:lang w:val="hy-AM"/>
        </w:rPr>
        <w:t xml:space="preserve"> </w:t>
      </w:r>
      <w:r w:rsidRPr="00AD2473">
        <w:rPr>
          <w:rFonts w:ascii="Sylfaen" w:hAnsi="Sylfaen" w:cs="Sylfaen"/>
          <w:b/>
          <w:sz w:val="22"/>
          <w:lang w:val="hy-AM"/>
        </w:rPr>
        <w:t>կարող</w:t>
      </w:r>
      <w:r w:rsidRPr="00AD2473">
        <w:rPr>
          <w:rFonts w:ascii="GHEA Grapalat" w:hAnsi="GHEA Grapalat" w:cs="Sylfaen"/>
          <w:b/>
          <w:sz w:val="22"/>
          <w:lang w:val="hy-AM"/>
        </w:rPr>
        <w:t xml:space="preserve"> </w:t>
      </w:r>
      <w:r w:rsidRPr="00AD2473">
        <w:rPr>
          <w:rFonts w:ascii="Sylfaen" w:hAnsi="Sylfaen" w:cs="Sylfaen"/>
          <w:b/>
          <w:sz w:val="22"/>
          <w:lang w:val="hy-AM"/>
        </w:rPr>
        <w:t>է</w:t>
      </w:r>
      <w:r w:rsidRPr="00AD2473">
        <w:rPr>
          <w:rFonts w:ascii="GHEA Grapalat" w:hAnsi="GHEA Grapalat" w:cs="Sylfaen"/>
          <w:b/>
          <w:sz w:val="22"/>
          <w:lang w:val="hy-AM"/>
        </w:rPr>
        <w:t xml:space="preserve"> </w:t>
      </w:r>
      <w:r w:rsidRPr="00AD2473">
        <w:rPr>
          <w:rFonts w:ascii="Sylfaen" w:hAnsi="Sylfaen" w:cs="Sylfaen"/>
          <w:b/>
          <w:sz w:val="22"/>
          <w:lang w:val="hy-AM"/>
        </w:rPr>
        <w:t>ամբողջությամբ</w:t>
      </w:r>
      <w:r w:rsidRPr="00AD2473">
        <w:rPr>
          <w:rFonts w:ascii="GHEA Grapalat" w:hAnsi="GHEA Grapalat" w:cs="Sylfaen"/>
          <w:b/>
          <w:sz w:val="22"/>
          <w:lang w:val="hy-AM"/>
        </w:rPr>
        <w:t xml:space="preserve"> </w:t>
      </w:r>
      <w:r w:rsidRPr="00AD2473">
        <w:rPr>
          <w:rFonts w:ascii="Sylfaen" w:hAnsi="Sylfaen" w:cs="Sylfaen"/>
          <w:b/>
          <w:sz w:val="22"/>
          <w:lang w:val="hy-AM"/>
        </w:rPr>
        <w:t>չպատվիրել</w:t>
      </w:r>
      <w:r w:rsidRPr="00AD2473">
        <w:rPr>
          <w:rFonts w:ascii="GHEA Grapalat" w:hAnsi="GHEA Grapalat" w:cs="Sylfaen"/>
          <w:b/>
          <w:sz w:val="22"/>
          <w:lang w:val="hy-AM"/>
        </w:rPr>
        <w:t xml:space="preserve"> </w:t>
      </w:r>
      <w:r w:rsidRPr="00AD2473">
        <w:rPr>
          <w:rFonts w:ascii="Sylfaen" w:hAnsi="Sylfaen" w:cs="Sylfaen"/>
          <w:b/>
          <w:sz w:val="22"/>
          <w:lang w:val="hy-AM"/>
        </w:rPr>
        <w:t>գնումների</w:t>
      </w:r>
      <w:r w:rsidRPr="00AD2473">
        <w:rPr>
          <w:rFonts w:ascii="GHEA Grapalat" w:hAnsi="GHEA Grapalat" w:cs="Sylfaen"/>
          <w:b/>
          <w:sz w:val="22"/>
          <w:lang w:val="hy-AM"/>
        </w:rPr>
        <w:t xml:space="preserve"> </w:t>
      </w:r>
      <w:r w:rsidRPr="00AD2473">
        <w:rPr>
          <w:rFonts w:ascii="Sylfaen" w:hAnsi="Sylfaen" w:cs="Sylfaen"/>
          <w:b/>
          <w:sz w:val="22"/>
          <w:lang w:val="hy-AM"/>
        </w:rPr>
        <w:t>մասին</w:t>
      </w:r>
      <w:r w:rsidRPr="00AD2473">
        <w:rPr>
          <w:rFonts w:ascii="GHEA Grapalat" w:hAnsi="GHEA Grapalat" w:cs="Sylfaen"/>
          <w:b/>
          <w:sz w:val="22"/>
          <w:lang w:val="hy-AM"/>
        </w:rPr>
        <w:t xml:space="preserve"> </w:t>
      </w:r>
      <w:r w:rsidRPr="00AD2473">
        <w:rPr>
          <w:rFonts w:ascii="Sylfaen" w:hAnsi="Sylfaen" w:cs="Sylfaen"/>
          <w:b/>
          <w:sz w:val="22"/>
          <w:lang w:val="hy-AM"/>
        </w:rPr>
        <w:t>օրենսդրությամբ</w:t>
      </w:r>
      <w:r w:rsidRPr="00AD2473">
        <w:rPr>
          <w:rFonts w:ascii="GHEA Grapalat" w:hAnsi="GHEA Grapalat" w:cs="Sylfaen"/>
          <w:b/>
          <w:sz w:val="22"/>
          <w:lang w:val="hy-AM"/>
        </w:rPr>
        <w:t xml:space="preserve"> </w:t>
      </w:r>
      <w:r w:rsidRPr="00D15E99">
        <w:rPr>
          <w:rFonts w:ascii="GHEA Grapalat" w:hAnsi="GHEA Grapalat" w:cs="Sylfaen"/>
          <w:b/>
          <w:sz w:val="22"/>
          <w:lang w:val="hy-AM"/>
        </w:rPr>
        <w:t xml:space="preserve"> </w:t>
      </w:r>
      <w:r w:rsidRPr="00AD2473">
        <w:rPr>
          <w:rFonts w:ascii="Sylfaen" w:hAnsi="Sylfaen" w:cs="Sylfaen"/>
          <w:b/>
          <w:sz w:val="22"/>
          <w:lang w:val="hy-AM"/>
        </w:rPr>
        <w:t>սահմանված</w:t>
      </w:r>
      <w:r w:rsidRPr="00AD2473">
        <w:rPr>
          <w:rFonts w:ascii="GHEA Grapalat" w:hAnsi="GHEA Grapalat" w:cs="Sylfaen"/>
          <w:b/>
          <w:sz w:val="22"/>
          <w:lang w:val="hy-AM"/>
        </w:rPr>
        <w:t xml:space="preserve"> </w:t>
      </w:r>
      <w:r w:rsidRPr="00AD2473">
        <w:rPr>
          <w:rFonts w:ascii="Sylfaen" w:hAnsi="Sylfaen" w:cs="Sylfaen"/>
          <w:b/>
          <w:sz w:val="22"/>
          <w:lang w:val="hy-AM"/>
        </w:rPr>
        <w:t>կարգով</w:t>
      </w:r>
      <w:r w:rsidRPr="00AD2473">
        <w:rPr>
          <w:rFonts w:ascii="GHEA Grapalat" w:hAnsi="GHEA Grapalat" w:cs="Sylfaen"/>
          <w:b/>
          <w:sz w:val="22"/>
          <w:lang w:val="hy-AM"/>
        </w:rPr>
        <w:t xml:space="preserve"> </w:t>
      </w:r>
      <w:r w:rsidRPr="00AD2473">
        <w:rPr>
          <w:rFonts w:ascii="Sylfaen" w:hAnsi="Sylfaen" w:cs="Sylfaen"/>
          <w:b/>
          <w:sz w:val="22"/>
          <w:lang w:val="hy-AM"/>
        </w:rPr>
        <w:t>և</w:t>
      </w:r>
      <w:r w:rsidRPr="00AD2473">
        <w:rPr>
          <w:rFonts w:ascii="GHEA Grapalat" w:hAnsi="GHEA Grapalat" w:cs="Sylfaen"/>
          <w:b/>
          <w:sz w:val="22"/>
          <w:lang w:val="hy-AM"/>
        </w:rPr>
        <w:t xml:space="preserve"> </w:t>
      </w:r>
      <w:r w:rsidRPr="00AD2473">
        <w:rPr>
          <w:rFonts w:ascii="Sylfaen" w:hAnsi="Sylfaen" w:cs="Sylfaen"/>
          <w:b/>
          <w:sz w:val="22"/>
          <w:lang w:val="hy-AM"/>
        </w:rPr>
        <w:t>այդ</w:t>
      </w:r>
      <w:r w:rsidRPr="00AD2473">
        <w:rPr>
          <w:rFonts w:ascii="GHEA Grapalat" w:hAnsi="GHEA Grapalat" w:cs="Sylfaen"/>
          <w:b/>
          <w:sz w:val="22"/>
          <w:lang w:val="hy-AM"/>
        </w:rPr>
        <w:t xml:space="preserve"> </w:t>
      </w:r>
      <w:r w:rsidRPr="00AD2473">
        <w:rPr>
          <w:rFonts w:ascii="Sylfaen" w:hAnsi="Sylfaen" w:cs="Sylfaen"/>
          <w:b/>
          <w:sz w:val="22"/>
          <w:lang w:val="hy-AM"/>
        </w:rPr>
        <w:t>չպատվիրված</w:t>
      </w:r>
      <w:r w:rsidRPr="00AD2473">
        <w:rPr>
          <w:rFonts w:ascii="GHEA Grapalat" w:hAnsi="GHEA Grapalat" w:cs="Sylfaen"/>
          <w:b/>
          <w:sz w:val="22"/>
          <w:lang w:val="hy-AM"/>
        </w:rPr>
        <w:t xml:space="preserve"> </w:t>
      </w:r>
      <w:r w:rsidRPr="00AD2473">
        <w:rPr>
          <w:rFonts w:ascii="Sylfaen" w:hAnsi="Sylfaen" w:cs="Sylfaen"/>
          <w:b/>
          <w:sz w:val="22"/>
          <w:lang w:val="hy-AM"/>
        </w:rPr>
        <w:t>մասով</w:t>
      </w:r>
      <w:r w:rsidRPr="00AD2473">
        <w:rPr>
          <w:rFonts w:ascii="GHEA Grapalat" w:hAnsi="GHEA Grapalat" w:cs="Sylfaen"/>
          <w:b/>
          <w:sz w:val="22"/>
          <w:lang w:val="hy-AM"/>
        </w:rPr>
        <w:t xml:space="preserve"> </w:t>
      </w:r>
      <w:r w:rsidRPr="00AD2473">
        <w:rPr>
          <w:rFonts w:ascii="Sylfaen" w:hAnsi="Sylfaen" w:cs="Sylfaen"/>
          <w:b/>
          <w:sz w:val="22"/>
          <w:lang w:val="hy-AM"/>
        </w:rPr>
        <w:t>պայմանագիրը</w:t>
      </w:r>
      <w:r w:rsidRPr="00AD2473">
        <w:rPr>
          <w:rFonts w:ascii="GHEA Grapalat" w:hAnsi="GHEA Grapalat" w:cs="Sylfaen"/>
          <w:b/>
          <w:sz w:val="22"/>
          <w:lang w:val="hy-AM"/>
        </w:rPr>
        <w:t xml:space="preserve"> </w:t>
      </w:r>
      <w:r w:rsidRPr="00AD2473">
        <w:rPr>
          <w:rFonts w:ascii="Sylfaen" w:hAnsi="Sylfaen" w:cs="Sylfaen"/>
          <w:b/>
          <w:sz w:val="22"/>
          <w:lang w:val="hy-AM"/>
        </w:rPr>
        <w:t>համարվելու</w:t>
      </w:r>
      <w:r w:rsidRPr="00AD2473">
        <w:rPr>
          <w:rFonts w:ascii="GHEA Grapalat" w:hAnsi="GHEA Grapalat" w:cs="Sylfaen"/>
          <w:b/>
          <w:sz w:val="22"/>
          <w:lang w:val="hy-AM"/>
        </w:rPr>
        <w:t xml:space="preserve"> </w:t>
      </w:r>
      <w:r w:rsidRPr="00AD2473">
        <w:rPr>
          <w:rFonts w:ascii="Sylfaen" w:hAnsi="Sylfaen" w:cs="Sylfaen"/>
          <w:b/>
          <w:sz w:val="22"/>
          <w:lang w:val="hy-AM"/>
        </w:rPr>
        <w:t>է</w:t>
      </w:r>
      <w:r w:rsidRPr="00AD2473">
        <w:rPr>
          <w:rFonts w:ascii="GHEA Grapalat" w:hAnsi="GHEA Grapalat" w:cs="Sylfaen"/>
          <w:b/>
          <w:sz w:val="22"/>
          <w:lang w:val="hy-AM"/>
        </w:rPr>
        <w:t xml:space="preserve"> </w:t>
      </w:r>
      <w:r w:rsidRPr="00AD2473">
        <w:rPr>
          <w:rFonts w:ascii="Sylfaen" w:hAnsi="Sylfaen" w:cs="Sylfaen"/>
          <w:b/>
          <w:sz w:val="22"/>
          <w:lang w:val="hy-AM"/>
        </w:rPr>
        <w:t>Կողմերի</w:t>
      </w:r>
      <w:r w:rsidRPr="00AD2473">
        <w:rPr>
          <w:rFonts w:ascii="GHEA Grapalat" w:hAnsi="GHEA Grapalat" w:cs="Sylfaen"/>
          <w:b/>
          <w:sz w:val="22"/>
          <w:lang w:val="hy-AM"/>
        </w:rPr>
        <w:t xml:space="preserve"> </w:t>
      </w:r>
      <w:r w:rsidRPr="00AD2473">
        <w:rPr>
          <w:rFonts w:ascii="Sylfaen" w:hAnsi="Sylfaen" w:cs="Sylfaen"/>
          <w:b/>
          <w:sz w:val="22"/>
          <w:lang w:val="hy-AM"/>
        </w:rPr>
        <w:t>համար</w:t>
      </w:r>
      <w:r w:rsidRPr="00AD2473">
        <w:rPr>
          <w:rFonts w:ascii="GHEA Grapalat" w:hAnsi="GHEA Grapalat" w:cs="Sylfaen"/>
          <w:b/>
          <w:sz w:val="22"/>
          <w:lang w:val="hy-AM"/>
        </w:rPr>
        <w:t xml:space="preserve"> </w:t>
      </w:r>
      <w:r w:rsidRPr="00AD2473">
        <w:rPr>
          <w:rFonts w:ascii="Sylfaen" w:hAnsi="Sylfaen" w:cs="Sylfaen"/>
          <w:b/>
          <w:sz w:val="22"/>
          <w:lang w:val="hy-AM"/>
        </w:rPr>
        <w:t>լուծված</w:t>
      </w:r>
      <w:r w:rsidRPr="00AD2473">
        <w:rPr>
          <w:rFonts w:ascii="GHEA Grapalat" w:hAnsi="GHEA Grapalat" w:cs="Sylfaen"/>
          <w:b/>
          <w:sz w:val="22"/>
          <w:lang w:val="hy-AM"/>
        </w:rPr>
        <w:t xml:space="preserve">` </w:t>
      </w:r>
      <w:r w:rsidRPr="00AD2473">
        <w:rPr>
          <w:rFonts w:ascii="Sylfaen" w:hAnsi="Sylfaen" w:cs="Sylfaen"/>
          <w:b/>
          <w:sz w:val="22"/>
          <w:lang w:val="hy-AM"/>
        </w:rPr>
        <w:t>պայմանագրի</w:t>
      </w:r>
      <w:r w:rsidRPr="00AD2473">
        <w:rPr>
          <w:rFonts w:ascii="GHEA Grapalat" w:hAnsi="GHEA Grapalat" w:cs="Sylfaen"/>
          <w:b/>
          <w:sz w:val="22"/>
          <w:lang w:val="hy-AM"/>
        </w:rPr>
        <w:t xml:space="preserve"> </w:t>
      </w:r>
      <w:r w:rsidRPr="00AD2473">
        <w:rPr>
          <w:rFonts w:ascii="Sylfaen" w:hAnsi="Sylfaen" w:cs="Sylfaen"/>
          <w:b/>
          <w:sz w:val="22"/>
          <w:lang w:val="hy-AM"/>
        </w:rPr>
        <w:t>գործողության</w:t>
      </w:r>
      <w:r w:rsidRPr="00AD2473">
        <w:rPr>
          <w:rFonts w:ascii="GHEA Grapalat" w:hAnsi="GHEA Grapalat" w:cs="Sylfaen"/>
          <w:b/>
          <w:sz w:val="22"/>
          <w:lang w:val="hy-AM"/>
        </w:rPr>
        <w:t xml:space="preserve"> </w:t>
      </w:r>
      <w:r w:rsidRPr="00AD2473">
        <w:rPr>
          <w:rFonts w:ascii="Sylfaen" w:hAnsi="Sylfaen" w:cs="Sylfaen"/>
          <w:b/>
          <w:sz w:val="22"/>
          <w:lang w:val="hy-AM"/>
        </w:rPr>
        <w:t>ժամկետի</w:t>
      </w:r>
      <w:r w:rsidRPr="00AD2473">
        <w:rPr>
          <w:rFonts w:ascii="GHEA Grapalat" w:hAnsi="GHEA Grapalat" w:cs="Sylfaen"/>
          <w:b/>
          <w:sz w:val="22"/>
          <w:lang w:val="hy-AM"/>
        </w:rPr>
        <w:t xml:space="preserve"> </w:t>
      </w:r>
      <w:r w:rsidRPr="00AD2473">
        <w:rPr>
          <w:rFonts w:ascii="Sylfaen" w:hAnsi="Sylfaen" w:cs="Sylfaen"/>
          <w:b/>
          <w:sz w:val="22"/>
          <w:lang w:val="hy-AM"/>
        </w:rPr>
        <w:t>ավարտով</w:t>
      </w:r>
      <w:r w:rsidRPr="00AD2473">
        <w:rPr>
          <w:rFonts w:ascii="GHEA Grapalat" w:hAnsi="GHEA Grapalat" w:cs="Sylfaen"/>
          <w:b/>
          <w:sz w:val="22"/>
          <w:lang w:val="hy-AM"/>
        </w:rPr>
        <w:t xml:space="preserve">, </w:t>
      </w:r>
      <w:r w:rsidRPr="00AD2473">
        <w:rPr>
          <w:rFonts w:ascii="Sylfaen" w:hAnsi="Sylfaen" w:cs="Sylfaen"/>
          <w:b/>
          <w:sz w:val="22"/>
          <w:lang w:val="hy-AM"/>
        </w:rPr>
        <w:t>բայց</w:t>
      </w:r>
      <w:r w:rsidRPr="00AD2473">
        <w:rPr>
          <w:rFonts w:ascii="GHEA Grapalat" w:hAnsi="GHEA Grapalat" w:cs="Sylfaen"/>
          <w:b/>
          <w:sz w:val="22"/>
          <w:lang w:val="hy-AM"/>
        </w:rPr>
        <w:t xml:space="preserve"> </w:t>
      </w:r>
      <w:r w:rsidRPr="00AD2473">
        <w:rPr>
          <w:rFonts w:ascii="Sylfaen" w:hAnsi="Sylfaen" w:cs="Sylfaen"/>
          <w:b/>
          <w:sz w:val="22"/>
          <w:lang w:val="hy-AM"/>
        </w:rPr>
        <w:t>ոչ</w:t>
      </w:r>
      <w:r w:rsidRPr="00AD2473">
        <w:rPr>
          <w:rFonts w:ascii="GHEA Grapalat" w:hAnsi="GHEA Grapalat" w:cs="Sylfaen"/>
          <w:b/>
          <w:sz w:val="22"/>
          <w:lang w:val="hy-AM"/>
        </w:rPr>
        <w:t xml:space="preserve"> </w:t>
      </w:r>
      <w:r w:rsidRPr="00AD2473">
        <w:rPr>
          <w:rFonts w:ascii="Sylfaen" w:hAnsi="Sylfaen" w:cs="Sylfaen"/>
          <w:b/>
          <w:sz w:val="22"/>
          <w:lang w:val="hy-AM"/>
        </w:rPr>
        <w:t>ուշ</w:t>
      </w:r>
      <w:r w:rsidRPr="00AD2473">
        <w:rPr>
          <w:rFonts w:ascii="GHEA Grapalat" w:hAnsi="GHEA Grapalat" w:cs="Sylfaen"/>
          <w:b/>
          <w:sz w:val="22"/>
          <w:lang w:val="hy-AM"/>
        </w:rPr>
        <w:t xml:space="preserve">, </w:t>
      </w:r>
      <w:r w:rsidRPr="00AD2473">
        <w:rPr>
          <w:rFonts w:ascii="Sylfaen" w:hAnsi="Sylfaen" w:cs="Sylfaen"/>
          <w:b/>
          <w:sz w:val="22"/>
          <w:lang w:val="hy-AM"/>
        </w:rPr>
        <w:t>քան</w:t>
      </w:r>
      <w:r w:rsidRPr="00AD2473">
        <w:rPr>
          <w:rFonts w:ascii="GHEA Grapalat" w:hAnsi="GHEA Grapalat" w:cs="Sylfaen"/>
          <w:b/>
          <w:sz w:val="22"/>
          <w:lang w:val="hy-AM"/>
        </w:rPr>
        <w:t xml:space="preserve"> </w:t>
      </w:r>
      <w:r w:rsidRPr="00D15E99">
        <w:rPr>
          <w:rFonts w:ascii="GHEA Grapalat" w:hAnsi="GHEA Grapalat" w:cs="Sylfaen"/>
          <w:b/>
          <w:sz w:val="22"/>
          <w:lang w:val="hy-AM"/>
        </w:rPr>
        <w:t xml:space="preserve"> </w:t>
      </w:r>
      <w:r w:rsidRPr="00AD2473">
        <w:rPr>
          <w:rFonts w:ascii="GHEA Grapalat" w:hAnsi="GHEA Grapalat" w:cs="Sylfaen"/>
          <w:b/>
          <w:sz w:val="22"/>
          <w:lang w:val="hy-AM"/>
        </w:rPr>
        <w:t>202</w:t>
      </w:r>
      <w:r w:rsidR="000B32EA" w:rsidRPr="004447FA">
        <w:rPr>
          <w:rFonts w:ascii="GHEA Grapalat" w:hAnsi="GHEA Grapalat" w:cs="Sylfaen"/>
          <w:b/>
          <w:sz w:val="22"/>
          <w:lang w:val="hy-AM"/>
        </w:rPr>
        <w:t>5</w:t>
      </w:r>
      <w:r w:rsidRPr="00AD2473">
        <w:rPr>
          <w:rFonts w:ascii="GHEA Grapalat" w:hAnsi="GHEA Grapalat" w:cs="Sylfaen"/>
          <w:b/>
          <w:sz w:val="22"/>
          <w:lang w:val="hy-AM"/>
        </w:rPr>
        <w:t xml:space="preserve"> </w:t>
      </w:r>
      <w:r w:rsidRPr="00AD2473">
        <w:rPr>
          <w:rFonts w:ascii="Sylfaen" w:hAnsi="Sylfaen" w:cs="Sylfaen"/>
          <w:b/>
          <w:sz w:val="22"/>
          <w:lang w:val="hy-AM"/>
        </w:rPr>
        <w:t>թ</w:t>
      </w:r>
      <w:r w:rsidRPr="00AD2473">
        <w:rPr>
          <w:rFonts w:ascii="GHEA Grapalat" w:hAnsi="GHEA Grapalat" w:cs="Sylfaen"/>
          <w:b/>
          <w:sz w:val="22"/>
          <w:lang w:val="hy-AM"/>
        </w:rPr>
        <w:t>.-</w:t>
      </w:r>
      <w:r w:rsidRPr="00AD2473">
        <w:rPr>
          <w:rFonts w:ascii="Sylfaen" w:hAnsi="Sylfaen" w:cs="Sylfaen"/>
          <w:b/>
          <w:sz w:val="22"/>
          <w:lang w:val="hy-AM"/>
        </w:rPr>
        <w:t>նի</w:t>
      </w:r>
      <w:r w:rsidRPr="00AD2473">
        <w:rPr>
          <w:rFonts w:ascii="GHEA Grapalat" w:hAnsi="GHEA Grapalat" w:cs="Sylfaen"/>
          <w:b/>
          <w:sz w:val="22"/>
          <w:lang w:val="hy-AM"/>
        </w:rPr>
        <w:t xml:space="preserve"> </w:t>
      </w:r>
      <w:r w:rsidRPr="00AD2473">
        <w:rPr>
          <w:rFonts w:ascii="Sylfaen" w:hAnsi="Sylfaen" w:cs="Sylfaen"/>
          <w:b/>
          <w:sz w:val="22"/>
          <w:lang w:val="hy-AM"/>
        </w:rPr>
        <w:t>հունվարի</w:t>
      </w:r>
      <w:r w:rsidRPr="002F58FE">
        <w:rPr>
          <w:rFonts w:ascii="GHEA Grapalat" w:hAnsi="GHEA Grapalat" w:cs="Sylfaen"/>
          <w:b/>
          <w:sz w:val="22"/>
          <w:lang w:val="hy-AM"/>
        </w:rPr>
        <w:t xml:space="preserve"> </w:t>
      </w:r>
      <w:r w:rsidRPr="00AD2473">
        <w:rPr>
          <w:rFonts w:ascii="GHEA Grapalat" w:hAnsi="GHEA Grapalat" w:cs="Sylfaen"/>
          <w:b/>
          <w:sz w:val="22"/>
          <w:lang w:val="hy-AM"/>
        </w:rPr>
        <w:t>31-</w:t>
      </w:r>
      <w:r w:rsidRPr="00AD2473">
        <w:rPr>
          <w:rFonts w:ascii="Sylfaen" w:hAnsi="Sylfaen" w:cs="Sylfaen"/>
          <w:b/>
          <w:sz w:val="22"/>
          <w:lang w:val="hy-AM"/>
        </w:rPr>
        <w:t>ը</w:t>
      </w:r>
      <w:r w:rsidRPr="00AD2473">
        <w:rPr>
          <w:rFonts w:ascii="GHEA Grapalat" w:hAnsi="GHEA Grapalat" w:cs="Sylfaen"/>
          <w:b/>
          <w:sz w:val="22"/>
          <w:lang w:val="hy-AM"/>
        </w:rPr>
        <w:t>:</w:t>
      </w:r>
    </w:p>
    <w:p w14:paraId="15F65A48"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6F233AE" w14:textId="77777777" w:rsidR="00FE1713" w:rsidRPr="00AE2768" w:rsidRDefault="00FE1713" w:rsidP="00FE1713">
      <w:pPr>
        <w:shd w:val="clear" w:color="auto" w:fill="FFFFFF"/>
        <w:ind w:firstLine="720"/>
        <w:jc w:val="both"/>
        <w:rPr>
          <w:rFonts w:ascii="GHEA Grapalat" w:hAnsi="GHEA Grapalat"/>
          <w:color w:val="000000"/>
          <w:lang w:val="hy-AM"/>
        </w:rPr>
      </w:pPr>
      <w:r w:rsidRPr="00AE2768">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w:t>
      </w:r>
      <w:r w:rsidRPr="00AE2768">
        <w:rPr>
          <w:rFonts w:ascii="GHEA Grapalat" w:hAnsi="GHEA Grapalat" w:cs="Sylfaen"/>
          <w:sz w:val="20"/>
          <w:lang w:val="hy-AM"/>
        </w:rPr>
        <w:lastRenderedPageBreak/>
        <w:t>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14:paraId="34B5648A"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2DDEE32B"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5ABDA4B6"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3864CDE2" w14:textId="77777777" w:rsidR="00FE1713" w:rsidRPr="00AE2768" w:rsidRDefault="00FE1713" w:rsidP="00FE1713">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E3B22EF" w14:textId="77777777" w:rsidR="00FE1713" w:rsidRPr="00AE2768" w:rsidRDefault="00FE1713" w:rsidP="00FE1713">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14:paraId="0DB7D769"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0CF8D8A"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FootnoteReference"/>
          <w:rFonts w:ascii="GHEA Grapalat" w:hAnsi="GHEA Grapalat"/>
          <w:color w:val="FFFFFF"/>
          <w:sz w:val="20"/>
          <w:lang w:val="pt-BR"/>
        </w:rPr>
        <w:footnoteReference w:id="14"/>
      </w:r>
    </w:p>
    <w:p w14:paraId="1575E265"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FootnoteReference"/>
          <w:rFonts w:ascii="GHEA Grapalat" w:hAnsi="GHEA Grapalat"/>
          <w:color w:val="FFFFFF"/>
          <w:sz w:val="20"/>
          <w:lang w:val="pt-BR"/>
        </w:rPr>
        <w:footnoteReference w:id="15"/>
      </w:r>
    </w:p>
    <w:p w14:paraId="667AE873"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Pr>
          <w:rFonts w:ascii="GHEA Grapalat" w:hAnsi="GHEA Grapalat" w:cs="Sylfaen"/>
          <w:sz w:val="20"/>
          <w:lang w:val="pt-BR"/>
        </w:rPr>
        <w:t xml:space="preserve"> 7</w:t>
      </w:r>
      <w:r w:rsidRPr="00AE2768">
        <w:rPr>
          <w:rFonts w:ascii="GHEA Grapalat" w:hAnsi="GHEA Grapalat" w:cs="Sylfaen"/>
          <w:sz w:val="20"/>
          <w:lang w:val="pt-BR"/>
        </w:rPr>
        <w:t xml:space="preserve">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14:paraId="1434609E" w14:textId="77777777" w:rsidR="00FE1713" w:rsidRPr="00AE2768" w:rsidRDefault="00FE1713" w:rsidP="00FE1713">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86B42E6" w14:textId="77777777" w:rsidR="00FE1713" w:rsidRPr="00AE2768" w:rsidRDefault="00FE1713" w:rsidP="00FE1713">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5F23F8F"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397D07CC" w14:textId="77777777" w:rsidR="00FE1713" w:rsidRPr="005A2C0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lastRenderedPageBreak/>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2F58FE">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F58FE">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3"/>
      <w:r w:rsidRPr="00AE2768">
        <w:rPr>
          <w:rFonts w:ascii="GHEA Grapalat" w:hAnsi="GHEA Grapalat"/>
          <w:sz w:val="20"/>
          <w:szCs w:val="20"/>
          <w:lang w:val="hy-AM" w:eastAsia="ru-RU"/>
        </w:rPr>
        <w:t xml:space="preserve">   </w:t>
      </w:r>
    </w:p>
    <w:p w14:paraId="0CA0F574"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8.12</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5F51C8A"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775492DA" w14:textId="77777777" w:rsidR="00FE1713" w:rsidRPr="005A2C0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4E68DCB4" w14:textId="77777777" w:rsidR="00FE1713" w:rsidRPr="00AE2768" w:rsidRDefault="00FE1713" w:rsidP="00FE1713">
      <w:pPr>
        <w:ind w:firstLine="709"/>
        <w:jc w:val="both"/>
        <w:rPr>
          <w:rFonts w:ascii="GHEA Grapalat" w:hAnsi="GHEA Grapalat"/>
          <w:sz w:val="20"/>
          <w:lang w:val="hy-AM"/>
        </w:rPr>
      </w:pPr>
    </w:p>
    <w:p w14:paraId="27E7CDD8" w14:textId="77777777" w:rsidR="00FE1713" w:rsidRPr="00AE2768" w:rsidRDefault="00FE1713" w:rsidP="00FE1713">
      <w:pPr>
        <w:ind w:firstLine="709"/>
        <w:jc w:val="both"/>
        <w:rPr>
          <w:rFonts w:ascii="GHEA Grapalat" w:hAnsi="GHEA Grapalat"/>
          <w:b/>
          <w:sz w:val="20"/>
          <w:lang w:val="hy-AM"/>
        </w:rPr>
      </w:pPr>
      <w:r w:rsidRPr="002F58FE">
        <w:rPr>
          <w:rFonts w:ascii="GHEA Grapalat" w:hAnsi="GHEA Grapalat"/>
          <w:b/>
          <w:sz w:val="20"/>
          <w:lang w:val="hy-AM"/>
        </w:rPr>
        <w:t>9</w:t>
      </w:r>
      <w:r w:rsidRPr="00AE2768">
        <w:rPr>
          <w:rFonts w:ascii="GHEA Grapalat" w:hAnsi="GHEA Grapalat"/>
          <w:b/>
          <w:sz w:val="20"/>
          <w:lang w:val="hy-AM"/>
        </w:rPr>
        <w:t>. Կողմերի հասցեները, բանկային վավերապայմանները և ստորագրությունները</w:t>
      </w:r>
    </w:p>
    <w:tbl>
      <w:tblPr>
        <w:tblW w:w="10413" w:type="dxa"/>
        <w:jc w:val="center"/>
        <w:tblLayout w:type="fixed"/>
        <w:tblLook w:val="0000" w:firstRow="0" w:lastRow="0" w:firstColumn="0" w:lastColumn="0" w:noHBand="0" w:noVBand="0"/>
      </w:tblPr>
      <w:tblGrid>
        <w:gridCol w:w="4935"/>
        <w:gridCol w:w="519"/>
        <w:gridCol w:w="4959"/>
      </w:tblGrid>
      <w:tr w:rsidR="00FE1713" w:rsidRPr="00752623" w14:paraId="5329E309" w14:textId="77777777" w:rsidTr="00791B98">
        <w:trPr>
          <w:trHeight w:val="3107"/>
          <w:jc w:val="center"/>
        </w:trPr>
        <w:tc>
          <w:tcPr>
            <w:tcW w:w="4935" w:type="dxa"/>
          </w:tcPr>
          <w:p w14:paraId="02D0A9E5" w14:textId="77777777" w:rsidR="00FE1713" w:rsidRDefault="00FE1713" w:rsidP="00791B98">
            <w:pPr>
              <w:jc w:val="center"/>
              <w:rPr>
                <w:rFonts w:ascii="Sylfaen" w:hAnsi="Sylfaen" w:cs="Sylfaen"/>
                <w:b/>
                <w:bCs/>
                <w:lang w:val="pt-BR"/>
              </w:rPr>
            </w:pPr>
          </w:p>
          <w:p w14:paraId="1A12622D" w14:textId="77777777" w:rsidR="00FE1713" w:rsidRPr="00D05B89" w:rsidRDefault="00FE1713" w:rsidP="00791B98">
            <w:pPr>
              <w:jc w:val="center"/>
              <w:rPr>
                <w:rFonts w:ascii="GHEA Grapalat" w:hAnsi="GHEA Grapalat"/>
                <w:sz w:val="22"/>
                <w:szCs w:val="22"/>
                <w:lang w:val="hy-AM"/>
              </w:rPr>
            </w:pPr>
            <w:r w:rsidRPr="00752623">
              <w:rPr>
                <w:rFonts w:ascii="Sylfaen" w:hAnsi="Sylfaen" w:cs="Sylfaen"/>
                <w:b/>
                <w:bCs/>
                <w:lang w:val="pt-BR"/>
              </w:rPr>
              <w:t>ՎԱՃԱՌՈՂ</w:t>
            </w:r>
          </w:p>
          <w:p w14:paraId="4E4D23BA" w14:textId="77777777" w:rsidR="00FE1713" w:rsidRPr="00D05B89" w:rsidRDefault="00FE1713" w:rsidP="00791B98">
            <w:pPr>
              <w:jc w:val="center"/>
              <w:rPr>
                <w:rFonts w:ascii="GHEA Grapalat" w:hAnsi="GHEA Grapalat"/>
                <w:lang w:val="hy-AM"/>
              </w:rPr>
            </w:pPr>
          </w:p>
          <w:p w14:paraId="00607D14" w14:textId="77777777" w:rsidR="00FE1713" w:rsidRPr="00D05B89" w:rsidRDefault="00FE1713" w:rsidP="00791B98">
            <w:pPr>
              <w:jc w:val="center"/>
              <w:rPr>
                <w:rFonts w:ascii="GHEA Grapalat" w:hAnsi="GHEA Grapalat"/>
                <w:lang w:val="hy-AM"/>
              </w:rPr>
            </w:pPr>
          </w:p>
          <w:p w14:paraId="10AB07F7" w14:textId="77777777" w:rsidR="00FE1713" w:rsidRPr="00D05B89" w:rsidRDefault="00FE1713" w:rsidP="00791B98">
            <w:pPr>
              <w:jc w:val="center"/>
              <w:rPr>
                <w:rFonts w:ascii="GHEA Grapalat" w:hAnsi="GHEA Grapalat"/>
                <w:lang w:val="hy-AM"/>
              </w:rPr>
            </w:pPr>
          </w:p>
          <w:p w14:paraId="0C5D3BD8" w14:textId="77777777" w:rsidR="00FE1713" w:rsidRPr="00D05B89" w:rsidRDefault="00FE1713" w:rsidP="00791B98">
            <w:pPr>
              <w:rPr>
                <w:rFonts w:ascii="GHEA Grapalat" w:hAnsi="GHEA Grapalat"/>
                <w:lang w:val="hy-AM"/>
              </w:rPr>
            </w:pPr>
            <w:r w:rsidRPr="00D05B89">
              <w:rPr>
                <w:rFonts w:ascii="Arial LatArm" w:hAnsi="Arial LatArm" w:cs="Sylfaen"/>
                <w:bCs/>
                <w:sz w:val="20"/>
                <w:lang w:val="hy-AM"/>
              </w:rPr>
              <w:t xml:space="preserve">       ¾É. ÷áëï.</w:t>
            </w:r>
          </w:p>
          <w:p w14:paraId="6FCD7649" w14:textId="77777777" w:rsidR="00FE1713" w:rsidRPr="00D05B89" w:rsidRDefault="00FE1713" w:rsidP="00791B98">
            <w:pPr>
              <w:jc w:val="center"/>
              <w:rPr>
                <w:rFonts w:ascii="GHEA Grapalat" w:hAnsi="GHEA Grapalat"/>
                <w:lang w:val="hy-AM"/>
              </w:rPr>
            </w:pPr>
          </w:p>
          <w:p w14:paraId="383FAFFC" w14:textId="77777777" w:rsidR="00FE1713" w:rsidRPr="00D05B89" w:rsidRDefault="00FE1713" w:rsidP="00791B98">
            <w:pPr>
              <w:jc w:val="center"/>
              <w:rPr>
                <w:rFonts w:ascii="GHEA Grapalat" w:hAnsi="GHEA Grapalat"/>
                <w:lang w:val="hy-AM"/>
              </w:rPr>
            </w:pPr>
          </w:p>
          <w:p w14:paraId="7E4F1DF3" w14:textId="77777777" w:rsidR="00FE1713" w:rsidRPr="00D05B89" w:rsidRDefault="00FE1713" w:rsidP="00791B98">
            <w:pPr>
              <w:jc w:val="center"/>
              <w:rPr>
                <w:rFonts w:ascii="GHEA Grapalat" w:hAnsi="GHEA Grapalat"/>
                <w:lang w:val="hy-AM"/>
              </w:rPr>
            </w:pPr>
          </w:p>
          <w:p w14:paraId="3C3CF774" w14:textId="77777777" w:rsidR="00FE1713" w:rsidRPr="00D05B89" w:rsidRDefault="00FE1713" w:rsidP="00791B98">
            <w:pPr>
              <w:jc w:val="center"/>
              <w:rPr>
                <w:rFonts w:ascii="GHEA Grapalat" w:hAnsi="GHEA Grapalat"/>
                <w:lang w:val="hy-AM"/>
              </w:rPr>
            </w:pPr>
            <w:r w:rsidRPr="00D05B89">
              <w:rPr>
                <w:rFonts w:ascii="GHEA Grapalat" w:hAnsi="GHEA Grapalat"/>
                <w:lang w:val="hy-AM"/>
              </w:rPr>
              <w:t>---------------------------------</w:t>
            </w:r>
          </w:p>
          <w:p w14:paraId="09EDE081" w14:textId="77777777" w:rsidR="00FE1713" w:rsidRPr="00D05B89" w:rsidRDefault="00FE1713" w:rsidP="00791B98">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05CA73A8" w14:textId="77777777" w:rsidR="00FE1713" w:rsidRPr="00D05B89" w:rsidRDefault="00FE1713" w:rsidP="00791B98">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42C3AFC0" w14:textId="77777777" w:rsidR="00FE1713" w:rsidRPr="00D05B89" w:rsidRDefault="00FE1713" w:rsidP="00791B98">
            <w:pPr>
              <w:jc w:val="center"/>
              <w:rPr>
                <w:rFonts w:ascii="GHEA Grapalat" w:hAnsi="GHEA Grapalat"/>
                <w:lang w:val="hy-AM"/>
              </w:rPr>
            </w:pPr>
          </w:p>
        </w:tc>
        <w:tc>
          <w:tcPr>
            <w:tcW w:w="4959" w:type="dxa"/>
          </w:tcPr>
          <w:p w14:paraId="683A29AC" w14:textId="77777777" w:rsidR="00FE1713" w:rsidRPr="00752623" w:rsidRDefault="00FE1713" w:rsidP="00791B98">
            <w:pPr>
              <w:jc w:val="center"/>
              <w:rPr>
                <w:rFonts w:ascii="GHEA Grapalat" w:hAnsi="GHEA Grapalat" w:cs="Sylfaen"/>
                <w:b/>
                <w:bCs/>
                <w:lang w:val="nb-NO"/>
              </w:rPr>
            </w:pPr>
            <w:r w:rsidRPr="00752623">
              <w:rPr>
                <w:rFonts w:ascii="Sylfaen" w:hAnsi="Sylfaen" w:cs="Sylfaen"/>
                <w:b/>
                <w:bCs/>
                <w:lang w:val="nb-NO"/>
              </w:rPr>
              <w:t>ԳՆՈՐԴ</w:t>
            </w:r>
          </w:p>
          <w:p w14:paraId="1A5D8BEB" w14:textId="77777777" w:rsidR="00FE1713" w:rsidRPr="00D05B89" w:rsidRDefault="00FE1713" w:rsidP="00791B98">
            <w:pPr>
              <w:jc w:val="center"/>
              <w:rPr>
                <w:rFonts w:ascii="Arial LatArm" w:hAnsi="Arial LatArm" w:cs="Sylfaen"/>
                <w:b/>
                <w:bCs/>
                <w:sz w:val="20"/>
                <w:lang w:val="hy-AM"/>
              </w:rPr>
            </w:pPr>
            <w:r w:rsidRPr="00D05B89">
              <w:rPr>
                <w:rFonts w:ascii="Arial LatArm" w:hAnsi="Arial LatArm" w:cs="Sylfaen"/>
                <w:b/>
                <w:bCs/>
                <w:lang w:val="hy-AM"/>
              </w:rPr>
              <w:t>§</w:t>
            </w:r>
            <w:r w:rsidRPr="00D05B89">
              <w:rPr>
                <w:rFonts w:ascii="Arial LatArm" w:hAnsi="Arial LatArm" w:cs="Sylfaen"/>
                <w:b/>
                <w:bCs/>
                <w:sz w:val="20"/>
                <w:lang w:val="hy-AM"/>
              </w:rPr>
              <w:t xml:space="preserve">ºñù³ÕÉáõÛë¦ ö´À </w:t>
            </w:r>
          </w:p>
          <w:p w14:paraId="11CD8772" w14:textId="77777777" w:rsidR="00FE1713" w:rsidRPr="00D05B89" w:rsidRDefault="00FE1713" w:rsidP="00791B98">
            <w:pPr>
              <w:jc w:val="center"/>
              <w:rPr>
                <w:rFonts w:ascii="Arial LatArm" w:hAnsi="Arial LatArm" w:cs="Sylfaen"/>
                <w:bCs/>
                <w:sz w:val="20"/>
                <w:lang w:val="hy-AM"/>
              </w:rPr>
            </w:pPr>
            <w:r w:rsidRPr="00D05B89">
              <w:rPr>
                <w:rFonts w:ascii="Arial LatArm" w:hAnsi="Arial LatArm" w:cs="Sylfaen"/>
                <w:bCs/>
                <w:sz w:val="20"/>
                <w:lang w:val="hy-AM"/>
              </w:rPr>
              <w:t>ù. ºñ¨³Ý ´áõ½³Ý¹Ç 1/4, ÎáÙÇï³ë 28</w:t>
            </w:r>
          </w:p>
          <w:p w14:paraId="14D1E86C" w14:textId="77777777" w:rsidR="00FE1713" w:rsidRPr="00D05B89" w:rsidRDefault="00FE1713" w:rsidP="00791B98">
            <w:pPr>
              <w:jc w:val="center"/>
              <w:rPr>
                <w:rFonts w:ascii="Arial LatArm" w:hAnsi="Arial LatArm" w:cs="Sylfaen"/>
                <w:bCs/>
                <w:sz w:val="20"/>
                <w:lang w:val="hy-AM"/>
              </w:rPr>
            </w:pPr>
            <w:r w:rsidRPr="00D05B89">
              <w:rPr>
                <w:rFonts w:ascii="Arial LatArm" w:hAnsi="Arial LatArm" w:cs="Sylfaen"/>
                <w:bCs/>
                <w:sz w:val="20"/>
                <w:lang w:val="hy-AM"/>
              </w:rPr>
              <w:t xml:space="preserve">    §²ð²ð²î´²ÜÎ¦ ´´À</w:t>
            </w:r>
          </w:p>
          <w:p w14:paraId="53CE4010" w14:textId="77777777" w:rsidR="00FE1713" w:rsidRPr="00D05B89" w:rsidRDefault="00FE1713" w:rsidP="00791B98">
            <w:pPr>
              <w:jc w:val="center"/>
              <w:rPr>
                <w:rFonts w:ascii="Arial LatArm" w:hAnsi="Arial LatArm" w:cs="Sylfaen"/>
                <w:bCs/>
                <w:sz w:val="20"/>
                <w:lang w:val="hy-AM"/>
              </w:rPr>
            </w:pPr>
            <w:r w:rsidRPr="00D05B89">
              <w:rPr>
                <w:rFonts w:ascii="Arial LatArm" w:hAnsi="Arial LatArm" w:cs="Sylfaen"/>
                <w:bCs/>
                <w:sz w:val="20"/>
                <w:lang w:val="hy-AM"/>
              </w:rPr>
              <w:t xml:space="preserve">     Ð/Ð 1510004597930100 ÐìÐÐ 02504913 </w:t>
            </w:r>
          </w:p>
          <w:p w14:paraId="2A7C94EF" w14:textId="77777777" w:rsidR="00FE1713" w:rsidRPr="00D05B89" w:rsidRDefault="00FE1713" w:rsidP="00791B98">
            <w:pPr>
              <w:jc w:val="center"/>
              <w:rPr>
                <w:rFonts w:ascii="Sylfaen" w:hAnsi="Sylfaen"/>
                <w:lang w:val="hy-AM"/>
              </w:rPr>
            </w:pPr>
            <w:r w:rsidRPr="00D05B89">
              <w:rPr>
                <w:rFonts w:ascii="Arial LatArm" w:hAnsi="Arial LatArm" w:cs="Sylfaen"/>
                <w:bCs/>
                <w:sz w:val="20"/>
                <w:lang w:val="hy-AM"/>
              </w:rPr>
              <w:t>¾É. ÷áëï.</w:t>
            </w:r>
            <w:r w:rsidRPr="00D05B89">
              <w:rPr>
                <w:rFonts w:ascii="GHEA Grapalat" w:hAnsi="GHEA Grapalat" w:cs="Sylfaen"/>
                <w:lang w:val="hy-AM"/>
              </w:rPr>
              <w:t xml:space="preserve"> </w:t>
            </w:r>
            <w:r w:rsidRPr="00D05B89">
              <w:rPr>
                <w:lang w:val="hy-AM"/>
              </w:rPr>
              <w:t>y</w:t>
            </w:r>
            <w:hyperlink r:id="rId11" w:history="1">
              <w:r w:rsidRPr="00D05B89">
                <w:rPr>
                  <w:lang w:val="hy-AM"/>
                </w:rPr>
                <w:t>erqaxluys@yerevan.am</w:t>
              </w:r>
            </w:hyperlink>
            <w:r w:rsidRPr="00D05B89">
              <w:rPr>
                <w:rFonts w:ascii="Sylfaen" w:hAnsi="Sylfaen"/>
                <w:lang w:val="hy-AM"/>
              </w:rPr>
              <w:t xml:space="preserve">       </w:t>
            </w:r>
          </w:p>
          <w:p w14:paraId="086A569D" w14:textId="77777777" w:rsidR="00FE1713" w:rsidRPr="00D05B89" w:rsidRDefault="00FE1713" w:rsidP="00791B98">
            <w:pPr>
              <w:jc w:val="center"/>
              <w:rPr>
                <w:rFonts w:ascii="Arial LatArm" w:hAnsi="Arial LatArm" w:cs="Sylfaen"/>
                <w:bCs/>
                <w:sz w:val="20"/>
                <w:lang w:val="hy-AM"/>
              </w:rPr>
            </w:pPr>
            <w:r w:rsidRPr="00D05B89">
              <w:rPr>
                <w:rFonts w:ascii="Sylfaen" w:hAnsi="Sylfaen"/>
                <w:lang w:val="hy-AM"/>
              </w:rPr>
              <w:t xml:space="preserve">   </w:t>
            </w:r>
          </w:p>
          <w:p w14:paraId="72898AF1" w14:textId="77777777" w:rsidR="00FE1713" w:rsidRPr="00D05B89" w:rsidRDefault="00FE1713" w:rsidP="00791B98">
            <w:pPr>
              <w:jc w:val="center"/>
              <w:rPr>
                <w:rFonts w:ascii="Arial LatArm" w:hAnsi="Arial LatArm" w:cs="Sylfaen"/>
                <w:bCs/>
                <w:sz w:val="20"/>
                <w:lang w:val="hy-AM"/>
              </w:rPr>
            </w:pPr>
          </w:p>
          <w:p w14:paraId="21A42B73" w14:textId="77777777" w:rsidR="00FE1713" w:rsidRPr="00D05B89" w:rsidRDefault="00FE1713" w:rsidP="00791B98">
            <w:pPr>
              <w:jc w:val="center"/>
              <w:rPr>
                <w:rFonts w:ascii="Arial LatArm" w:hAnsi="Arial LatArm" w:cs="Sylfaen"/>
                <w:bCs/>
                <w:sz w:val="20"/>
                <w:lang w:val="hy-AM"/>
              </w:rPr>
            </w:pPr>
          </w:p>
          <w:p w14:paraId="3223A3D5" w14:textId="77777777" w:rsidR="00FE1713" w:rsidRPr="00D05B89" w:rsidRDefault="00FE1713" w:rsidP="00791B98">
            <w:pPr>
              <w:jc w:val="center"/>
              <w:rPr>
                <w:rFonts w:ascii="Arial LatArm" w:hAnsi="Arial LatArm" w:cs="Sylfaen"/>
                <w:bCs/>
                <w:sz w:val="20"/>
                <w:lang w:val="hy-AM"/>
              </w:rPr>
            </w:pPr>
            <w:r w:rsidRPr="00D05B89">
              <w:rPr>
                <w:rFonts w:ascii="Arial LatArm" w:hAnsi="Arial LatArm" w:cs="Sylfaen"/>
                <w:bCs/>
                <w:sz w:val="20"/>
                <w:lang w:val="hy-AM"/>
              </w:rPr>
              <w:t>_________________</w:t>
            </w:r>
          </w:p>
          <w:p w14:paraId="1C51000B" w14:textId="77777777" w:rsidR="00FE1713" w:rsidRPr="005A2C08" w:rsidRDefault="00FE1713" w:rsidP="00791B98">
            <w:pPr>
              <w:jc w:val="center"/>
              <w:rPr>
                <w:rFonts w:ascii="Arial LatArm" w:hAnsi="Arial LatArm" w:cs="Sylfaen"/>
                <w:bCs/>
                <w:sz w:val="20"/>
                <w:lang w:val="hy-AM"/>
              </w:rPr>
            </w:pPr>
            <w:r w:rsidRPr="005A2C08">
              <w:rPr>
                <w:rFonts w:ascii="Arial LatArm" w:hAnsi="Arial LatArm" w:cs="Sylfaen"/>
                <w:bCs/>
                <w:sz w:val="16"/>
                <w:lang w:val="hy-AM"/>
              </w:rPr>
              <w:t>ëïáñ³·ñáõÃÛáõÝ</w:t>
            </w:r>
          </w:p>
          <w:p w14:paraId="6A7B5B6B" w14:textId="77777777" w:rsidR="00FE1713" w:rsidRPr="00DF6EBB" w:rsidRDefault="00FE1713" w:rsidP="00791B98">
            <w:pPr>
              <w:jc w:val="center"/>
              <w:rPr>
                <w:rFonts w:ascii="Arial LatArm" w:hAnsi="Arial LatArm" w:cs="Sylfaen"/>
                <w:bCs/>
                <w:sz w:val="20"/>
              </w:rPr>
            </w:pPr>
            <w:r w:rsidRPr="005A2C08">
              <w:rPr>
                <w:rFonts w:ascii="Arial LatArm" w:hAnsi="Arial LatArm" w:cs="Sylfaen"/>
                <w:bCs/>
                <w:sz w:val="20"/>
                <w:lang w:val="hy-AM"/>
              </w:rPr>
              <w:t xml:space="preserve">                                       </w:t>
            </w:r>
            <w:r w:rsidRPr="00DF6EBB">
              <w:rPr>
                <w:rFonts w:ascii="Arial LatArm" w:hAnsi="Arial LatArm" w:cs="Sylfaen"/>
                <w:bCs/>
                <w:sz w:val="20"/>
              </w:rPr>
              <w:t>Î©î</w:t>
            </w:r>
          </w:p>
          <w:p w14:paraId="196F0545" w14:textId="77777777" w:rsidR="00FE1713" w:rsidRPr="00752623" w:rsidRDefault="00FE1713" w:rsidP="00791B98">
            <w:pPr>
              <w:jc w:val="center"/>
              <w:rPr>
                <w:rFonts w:ascii="GHEA Grapalat" w:hAnsi="GHEA Grapalat"/>
                <w:sz w:val="22"/>
                <w:szCs w:val="22"/>
                <w:lang w:val="ru-RU"/>
              </w:rPr>
            </w:pPr>
          </w:p>
        </w:tc>
      </w:tr>
    </w:tbl>
    <w:p w14:paraId="08F7A83D" w14:textId="77777777" w:rsidR="00FE1713" w:rsidRPr="00A71D81" w:rsidRDefault="00FE1713" w:rsidP="00FE1713">
      <w:pPr>
        <w:ind w:firstLine="567"/>
        <w:jc w:val="both"/>
        <w:rPr>
          <w:rFonts w:ascii="GHEA Grapalat" w:hAnsi="GHEA Grapalat" w:cs="Sylfaen"/>
          <w:sz w:val="20"/>
          <w:u w:val="single"/>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r w:rsidRPr="00A71D81">
        <w:rPr>
          <w:rFonts w:ascii="GHEA Grapalat" w:hAnsi="GHEA Grapalat"/>
          <w:sz w:val="20"/>
          <w:szCs w:val="20"/>
          <w:lang w:val="hy-AM" w:eastAsia="ru-RU"/>
        </w:rPr>
        <w:tab/>
      </w:r>
    </w:p>
    <w:p w14:paraId="1FFDE914" w14:textId="4C61B352" w:rsidR="00FE1713" w:rsidRPr="00A71D81" w:rsidRDefault="00FE1713" w:rsidP="00FE1713">
      <w:pPr>
        <w:jc w:val="center"/>
        <w:rPr>
          <w:rFonts w:ascii="GHEA Grapalat" w:hAnsi="GHEA Grapalat"/>
          <w:sz w:val="20"/>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39B0D3DE" w14:textId="77777777"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lastRenderedPageBreak/>
        <w:t>Հավելված N 2</w:t>
      </w:r>
    </w:p>
    <w:p w14:paraId="4FBCD094" w14:textId="2B244365"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t>«         »              20</w:t>
      </w:r>
      <w:r w:rsidRPr="004447FA">
        <w:rPr>
          <w:rFonts w:ascii="GHEA Grapalat" w:hAnsi="GHEA Grapalat"/>
          <w:i/>
          <w:sz w:val="18"/>
          <w:lang w:val="hy-AM"/>
        </w:rPr>
        <w:t>2</w:t>
      </w:r>
      <w:r w:rsidR="002E5448" w:rsidRPr="004447FA">
        <w:rPr>
          <w:rFonts w:ascii="GHEA Grapalat" w:hAnsi="GHEA Grapalat"/>
          <w:i/>
          <w:sz w:val="18"/>
          <w:lang w:val="hy-AM"/>
        </w:rPr>
        <w:t>4</w:t>
      </w:r>
      <w:r w:rsidRPr="00752623">
        <w:rPr>
          <w:rFonts w:ascii="GHEA Grapalat" w:hAnsi="GHEA Grapalat"/>
          <w:i/>
          <w:sz w:val="18"/>
          <w:lang w:val="hy-AM"/>
        </w:rPr>
        <w:t xml:space="preserve">  թ. կնքված </w:t>
      </w:r>
    </w:p>
    <w:p w14:paraId="199A8AF2" w14:textId="55CFF4EA"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t xml:space="preserve">                    </w:t>
      </w:r>
      <w:r w:rsidRPr="006C5BE0">
        <w:rPr>
          <w:rFonts w:ascii="GHEA Grapalat" w:hAnsi="GHEA Grapalat"/>
          <w:b/>
          <w:sz w:val="20"/>
          <w:szCs w:val="20"/>
          <w:lang w:val="es-ES"/>
        </w:rPr>
        <w:t>«ԵՔԼ</w:t>
      </w:r>
      <w:r w:rsidRPr="00752623">
        <w:rPr>
          <w:rFonts w:ascii="GHEA Grapalat" w:hAnsi="GHEA Grapalat"/>
          <w:b/>
          <w:lang w:val="es-ES"/>
        </w:rPr>
        <w:t>-</w:t>
      </w:r>
      <w:r w:rsidRPr="00241B5F">
        <w:rPr>
          <w:rFonts w:ascii="GHEA Grapalat" w:hAnsi="GHEA Grapalat"/>
          <w:b/>
          <w:sz w:val="20"/>
          <w:szCs w:val="20"/>
          <w:lang w:val="es-ES"/>
        </w:rPr>
        <w:t>ԳՀԱՊՁԲ</w:t>
      </w:r>
      <w:r>
        <w:rPr>
          <w:rFonts w:ascii="GHEA Grapalat" w:hAnsi="GHEA Grapalat" w:cs="Sylfaen"/>
          <w:b/>
          <w:lang w:val="hy-AM"/>
        </w:rPr>
        <w:t>-</w:t>
      </w:r>
      <w:r w:rsidR="00612DE4">
        <w:rPr>
          <w:rFonts w:ascii="GHEA Grapalat" w:hAnsi="GHEA Grapalat" w:cs="Sylfaen"/>
          <w:b/>
          <w:lang w:val="hy-AM"/>
        </w:rPr>
        <w:t>24/25</w:t>
      </w:r>
      <w:r w:rsidRPr="003D7A72">
        <w:rPr>
          <w:rFonts w:ascii="GHEA Grapalat" w:hAnsi="GHEA Grapalat"/>
          <w:lang w:val="es-ES"/>
        </w:rPr>
        <w:t>»</w:t>
      </w:r>
      <w:r w:rsidRPr="00752623">
        <w:rPr>
          <w:rFonts w:ascii="GHEA Grapalat" w:hAnsi="GHEA Grapalat"/>
          <w:i/>
          <w:sz w:val="18"/>
          <w:lang w:val="hy-AM"/>
        </w:rPr>
        <w:t xml:space="preserve">  ծածկագրով պայմանագրի</w:t>
      </w:r>
    </w:p>
    <w:p w14:paraId="58D11CD6" w14:textId="77777777" w:rsidR="00ED561E" w:rsidRPr="002F58FE" w:rsidRDefault="00ED561E" w:rsidP="00ED561E">
      <w:pPr>
        <w:tabs>
          <w:tab w:val="left" w:pos="9540"/>
        </w:tabs>
        <w:rPr>
          <w:rFonts w:ascii="GHEA Grapalat" w:hAnsi="GHEA Grapalat"/>
          <w:sz w:val="20"/>
          <w:lang w:val="hy-AM"/>
        </w:rPr>
      </w:pPr>
    </w:p>
    <w:p w14:paraId="694C1D0C" w14:textId="77777777" w:rsidR="00ED561E" w:rsidRPr="00752623" w:rsidRDefault="00ED561E" w:rsidP="00ED561E">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803575D" w14:textId="77777777" w:rsidR="00ED561E" w:rsidRPr="00752623" w:rsidRDefault="00ED561E" w:rsidP="00ED561E">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2184"/>
        <w:gridCol w:w="2633"/>
        <w:gridCol w:w="2983"/>
        <w:gridCol w:w="988"/>
      </w:tblGrid>
      <w:tr w:rsidR="00ED561E" w:rsidRPr="00752623" w14:paraId="33A7F850" w14:textId="77777777" w:rsidTr="00791B98">
        <w:trPr>
          <w:trHeight w:val="531"/>
          <w:jc w:val="center"/>
        </w:trPr>
        <w:tc>
          <w:tcPr>
            <w:tcW w:w="10635" w:type="dxa"/>
            <w:gridSpan w:val="5"/>
          </w:tcPr>
          <w:p w14:paraId="233B43E2" w14:textId="77777777" w:rsidR="00ED561E" w:rsidRPr="001A4EAA" w:rsidRDefault="00ED561E" w:rsidP="00791B98">
            <w:pPr>
              <w:jc w:val="center"/>
              <w:rPr>
                <w:rFonts w:ascii="Sylfaen" w:hAnsi="Sylfaen"/>
                <w:sz w:val="22"/>
                <w:lang w:val="pt-BR"/>
              </w:rPr>
            </w:pPr>
            <w:r w:rsidRPr="001A4EAA">
              <w:rPr>
                <w:rFonts w:ascii="Sylfaen" w:hAnsi="Sylfaen"/>
                <w:sz w:val="22"/>
                <w:lang w:val="pt-BR"/>
              </w:rPr>
              <w:t>Ապրանքի</w:t>
            </w:r>
          </w:p>
        </w:tc>
      </w:tr>
      <w:tr w:rsidR="00ED561E" w:rsidRPr="00ED2CAC" w14:paraId="0B15D860" w14:textId="77777777" w:rsidTr="00470F1A">
        <w:trPr>
          <w:trHeight w:val="2213"/>
          <w:jc w:val="center"/>
        </w:trPr>
        <w:tc>
          <w:tcPr>
            <w:tcW w:w="1847" w:type="dxa"/>
            <w:vAlign w:val="center"/>
          </w:tcPr>
          <w:p w14:paraId="4DEDEC47" w14:textId="77777777" w:rsidR="00ED561E" w:rsidRPr="001A4EAA" w:rsidRDefault="00ED561E" w:rsidP="00791B98">
            <w:pPr>
              <w:jc w:val="center"/>
              <w:rPr>
                <w:rFonts w:ascii="Sylfaen" w:hAnsi="Sylfaen"/>
                <w:sz w:val="22"/>
                <w:lang w:val="pt-BR"/>
              </w:rPr>
            </w:pPr>
            <w:r w:rsidRPr="001A4EAA">
              <w:rPr>
                <w:rFonts w:ascii="Sylfaen" w:hAnsi="Sylfaen"/>
                <w:sz w:val="22"/>
                <w:lang w:val="pt-BR"/>
              </w:rPr>
              <w:t>հրավերով նախատեսված չափաբաժնի համարը</w:t>
            </w:r>
          </w:p>
        </w:tc>
        <w:tc>
          <w:tcPr>
            <w:tcW w:w="2184" w:type="dxa"/>
            <w:vAlign w:val="center"/>
          </w:tcPr>
          <w:p w14:paraId="3B8E4A1E" w14:textId="77777777" w:rsidR="00ED561E" w:rsidRPr="001A4EAA" w:rsidRDefault="00ED561E" w:rsidP="00791B98">
            <w:pPr>
              <w:jc w:val="center"/>
              <w:rPr>
                <w:rFonts w:ascii="Sylfaen" w:hAnsi="Sylfaen"/>
                <w:sz w:val="22"/>
                <w:lang w:val="pt-BR"/>
              </w:rPr>
            </w:pPr>
            <w:r w:rsidRPr="001A4EAA">
              <w:rPr>
                <w:rFonts w:ascii="Sylfaen" w:hAnsi="Sylfaen"/>
                <w:sz w:val="22"/>
                <w:lang w:val="pt-BR"/>
              </w:rPr>
              <w:t>գնումների պլանով նախատեսված միջանցիկ ծածկագիրը` ըստ ԳՄԱ դասակարգման (CPV)</w:t>
            </w:r>
          </w:p>
        </w:tc>
        <w:tc>
          <w:tcPr>
            <w:tcW w:w="2633" w:type="dxa"/>
            <w:vAlign w:val="center"/>
          </w:tcPr>
          <w:p w14:paraId="5CBE3112" w14:textId="77777777" w:rsidR="00ED561E" w:rsidRPr="001A4EAA" w:rsidRDefault="00ED561E" w:rsidP="00791B98">
            <w:pPr>
              <w:jc w:val="center"/>
              <w:rPr>
                <w:rFonts w:ascii="Sylfaen" w:hAnsi="Sylfaen"/>
                <w:sz w:val="22"/>
                <w:lang w:val="pt-BR"/>
              </w:rPr>
            </w:pPr>
            <w:r w:rsidRPr="001A4EAA">
              <w:rPr>
                <w:rFonts w:ascii="Sylfaen" w:hAnsi="Sylfaen"/>
                <w:sz w:val="22"/>
                <w:lang w:val="pt-BR"/>
              </w:rPr>
              <w:t>անվանումը</w:t>
            </w:r>
          </w:p>
        </w:tc>
        <w:tc>
          <w:tcPr>
            <w:tcW w:w="3971" w:type="dxa"/>
            <w:gridSpan w:val="2"/>
            <w:vAlign w:val="center"/>
          </w:tcPr>
          <w:p w14:paraId="076D6705" w14:textId="3CB7A4AF" w:rsidR="00ED561E" w:rsidRPr="001A4EAA" w:rsidRDefault="00ED561E" w:rsidP="002E5448">
            <w:pPr>
              <w:jc w:val="both"/>
              <w:rPr>
                <w:rFonts w:ascii="Sylfaen" w:hAnsi="Sylfaen"/>
                <w:sz w:val="22"/>
                <w:lang w:val="pt-BR"/>
              </w:rPr>
            </w:pPr>
            <w:r w:rsidRPr="001A4EAA">
              <w:rPr>
                <w:rFonts w:ascii="Sylfaen" w:hAnsi="Sylfaen"/>
                <w:sz w:val="22"/>
                <w:lang w:val="pt-BR"/>
              </w:rPr>
              <w:t>դիմաց վճարումնե</w:t>
            </w:r>
            <w:r>
              <w:rPr>
                <w:rFonts w:ascii="Sylfaen" w:hAnsi="Sylfaen"/>
                <w:sz w:val="22"/>
                <w:lang w:val="pt-BR"/>
              </w:rPr>
              <w:t>րը նախատեսվում է իրականացնել 202</w:t>
            </w:r>
            <w:r w:rsidR="002E5448">
              <w:rPr>
                <w:rFonts w:ascii="Sylfaen" w:hAnsi="Sylfaen"/>
                <w:sz w:val="22"/>
                <w:lang w:val="pt-BR"/>
              </w:rPr>
              <w:t>4</w:t>
            </w:r>
            <w:r w:rsidRPr="001A4EAA">
              <w:rPr>
                <w:rFonts w:ascii="Sylfaen" w:hAnsi="Sylfaen"/>
                <w:sz w:val="22"/>
                <w:lang w:val="pt-BR"/>
              </w:rPr>
              <w:t xml:space="preserve">թ-ին` </w:t>
            </w:r>
          </w:p>
        </w:tc>
      </w:tr>
      <w:tr w:rsidR="0001562B" w:rsidRPr="003F005B" w14:paraId="3968CB42" w14:textId="77777777" w:rsidTr="00470F1A">
        <w:trPr>
          <w:cantSplit/>
          <w:trHeight w:val="1520"/>
          <w:jc w:val="center"/>
        </w:trPr>
        <w:tc>
          <w:tcPr>
            <w:tcW w:w="1847" w:type="dxa"/>
            <w:vAlign w:val="center"/>
          </w:tcPr>
          <w:p w14:paraId="601A9F22" w14:textId="674A77D5" w:rsidR="0001562B" w:rsidRPr="00852C3C" w:rsidRDefault="0001562B" w:rsidP="0001562B">
            <w:pPr>
              <w:jc w:val="center"/>
              <w:rPr>
                <w:rFonts w:ascii="Arial Unicode" w:hAnsi="Arial Unicode" w:cs="Arial"/>
              </w:rPr>
            </w:pPr>
            <w:r>
              <w:rPr>
                <w:rFonts w:ascii="Arial Unicode" w:hAnsi="Arial Unicode" w:cs="Arial"/>
                <w:sz w:val="22"/>
                <w:szCs w:val="22"/>
              </w:rPr>
              <w:t>1</w:t>
            </w:r>
          </w:p>
        </w:tc>
        <w:tc>
          <w:tcPr>
            <w:tcW w:w="2184" w:type="dxa"/>
            <w:vAlign w:val="center"/>
          </w:tcPr>
          <w:p w14:paraId="7857C765" w14:textId="739E460D" w:rsidR="0001562B" w:rsidRPr="00BE2087" w:rsidRDefault="0001562B" w:rsidP="00BE2087">
            <w:pPr>
              <w:jc w:val="center"/>
              <w:rPr>
                <w:rFonts w:ascii="Arial Unicode" w:hAnsi="Arial Unicode" w:cs="Arial"/>
                <w:lang w:val="hy-AM"/>
              </w:rPr>
            </w:pPr>
            <w:r>
              <w:rPr>
                <w:rFonts w:ascii="Sylfaen" w:hAnsi="Sylfaen" w:cs="Arial"/>
              </w:rPr>
              <w:t>391</w:t>
            </w:r>
            <w:r w:rsidR="00BE2087">
              <w:rPr>
                <w:rFonts w:ascii="Sylfaen" w:hAnsi="Sylfaen" w:cs="Arial"/>
                <w:lang w:val="hy-AM"/>
              </w:rPr>
              <w:t>51300</w:t>
            </w:r>
          </w:p>
        </w:tc>
        <w:tc>
          <w:tcPr>
            <w:tcW w:w="2633" w:type="dxa"/>
            <w:vAlign w:val="center"/>
          </w:tcPr>
          <w:p w14:paraId="5A896B0C" w14:textId="4B345015" w:rsidR="0001562B" w:rsidRPr="00470F1A" w:rsidRDefault="00682D85" w:rsidP="0001562B">
            <w:pPr>
              <w:jc w:val="center"/>
              <w:rPr>
                <w:rFonts w:ascii="Arial LatArm" w:hAnsi="Arial LatArm" w:cs="Arial"/>
                <w:color w:val="000000"/>
                <w:sz w:val="22"/>
              </w:rPr>
            </w:pPr>
            <w:r>
              <w:rPr>
                <w:rFonts w:ascii="GHEA Grapalat" w:hAnsi="GHEA Grapalat" w:cs="Arial"/>
                <w:color w:val="000000"/>
                <w:lang w:val="hy-AM"/>
              </w:rPr>
              <w:t>Փափուկ բազկաթոռ</w:t>
            </w:r>
            <w:r w:rsidR="0001562B">
              <w:rPr>
                <w:rFonts w:ascii="GHEA Grapalat" w:hAnsi="GHEA Grapalat" w:cs="Arial"/>
                <w:color w:val="000000"/>
              </w:rPr>
              <w:t xml:space="preserve"> </w:t>
            </w:r>
          </w:p>
        </w:tc>
        <w:tc>
          <w:tcPr>
            <w:tcW w:w="2983" w:type="dxa"/>
            <w:vAlign w:val="center"/>
          </w:tcPr>
          <w:p w14:paraId="64DC80DA" w14:textId="77777777" w:rsidR="0001562B" w:rsidRPr="00F87962" w:rsidRDefault="0001562B" w:rsidP="0001562B">
            <w:pPr>
              <w:jc w:val="center"/>
              <w:rPr>
                <w:sz w:val="20"/>
              </w:rPr>
            </w:pPr>
            <w:r w:rsidRPr="00F87962">
              <w:rPr>
                <w:rFonts w:ascii="Sylfaen" w:hAnsi="Sylfaen"/>
                <w:sz w:val="20"/>
                <w:szCs w:val="22"/>
                <w:lang w:val="pt-BR"/>
              </w:rPr>
              <w:t>Ապրանքը Գնորդի կողմից ընդունվելու պահից 5 աշխատանքային օրվա ընթացքում՝</w:t>
            </w:r>
            <w:r w:rsidRPr="00F87962">
              <w:rPr>
                <w:rFonts w:ascii="Sylfaen" w:hAnsi="Sylfaen" w:cs="Sylfaen"/>
                <w:sz w:val="20"/>
                <w:szCs w:val="22"/>
              </w:rPr>
              <w:t xml:space="preserve"> Պայմանագրի</w:t>
            </w:r>
            <w:r w:rsidRPr="00F87962">
              <w:rPr>
                <w:rFonts w:ascii="Sylfaen" w:hAnsi="Sylfaen" w:cs="Sylfaen"/>
                <w:sz w:val="20"/>
                <w:szCs w:val="22"/>
                <w:lang w:val="es-ES"/>
              </w:rPr>
              <w:t xml:space="preserve"> 3.2 կետի համաձայն</w:t>
            </w:r>
            <w:r w:rsidRPr="00F87962">
              <w:rPr>
                <w:rFonts w:ascii="Sylfaen" w:hAnsi="Sylfaen" w:cs="Sylfaen"/>
                <w:b/>
                <w:sz w:val="20"/>
                <w:szCs w:val="22"/>
                <w:lang w:val="hy-AM"/>
              </w:rPr>
              <w:t>:</w:t>
            </w:r>
          </w:p>
        </w:tc>
        <w:tc>
          <w:tcPr>
            <w:tcW w:w="988" w:type="dxa"/>
            <w:vAlign w:val="center"/>
          </w:tcPr>
          <w:p w14:paraId="7A480EB2" w14:textId="6C1EDD5A" w:rsidR="0001562B" w:rsidRDefault="0055616A" w:rsidP="0055616A">
            <w:pPr>
              <w:jc w:val="center"/>
            </w:pPr>
            <w:r>
              <w:rPr>
                <w:rFonts w:ascii="GHEA Grapalat" w:hAnsi="GHEA Grapalat"/>
                <w:sz w:val="22"/>
                <w:szCs w:val="22"/>
                <w:lang w:val="pt-BR"/>
              </w:rPr>
              <w:t>100</w:t>
            </w:r>
            <w:r w:rsidR="0001562B" w:rsidRPr="00482F7C">
              <w:rPr>
                <w:rFonts w:ascii="GHEA Grapalat" w:hAnsi="GHEA Grapalat"/>
                <w:sz w:val="22"/>
                <w:szCs w:val="22"/>
                <w:lang w:val="pt-BR"/>
              </w:rPr>
              <w:t xml:space="preserve"> %</w:t>
            </w:r>
          </w:p>
        </w:tc>
      </w:tr>
      <w:tr w:rsidR="00ED561E" w:rsidRPr="003F005B" w14:paraId="70DA31D5" w14:textId="77777777" w:rsidTr="00470F1A">
        <w:trPr>
          <w:cantSplit/>
          <w:trHeight w:val="512"/>
          <w:jc w:val="center"/>
        </w:trPr>
        <w:tc>
          <w:tcPr>
            <w:tcW w:w="9647" w:type="dxa"/>
            <w:gridSpan w:val="4"/>
            <w:vAlign w:val="center"/>
          </w:tcPr>
          <w:p w14:paraId="1A0ECC9D" w14:textId="77777777" w:rsidR="00ED561E" w:rsidRPr="00F96A45" w:rsidRDefault="00ED561E" w:rsidP="00791B98">
            <w:pPr>
              <w:rPr>
                <w:rFonts w:ascii="Sylfaen" w:hAnsi="Sylfaen"/>
                <w:sz w:val="22"/>
                <w:szCs w:val="22"/>
                <w:lang w:val="pt-BR"/>
              </w:rPr>
            </w:pPr>
            <w:r w:rsidRPr="00F87962">
              <w:rPr>
                <w:rFonts w:ascii="Sylfaen" w:hAnsi="Sylfaen"/>
                <w:szCs w:val="22"/>
                <w:lang w:val="pt-BR"/>
              </w:rPr>
              <w:t>Ընդամենը</w:t>
            </w:r>
          </w:p>
        </w:tc>
        <w:tc>
          <w:tcPr>
            <w:tcW w:w="988" w:type="dxa"/>
            <w:vAlign w:val="center"/>
          </w:tcPr>
          <w:p w14:paraId="44CC68B8" w14:textId="717B673B" w:rsidR="00ED561E" w:rsidRPr="00482F7C" w:rsidRDefault="0055616A" w:rsidP="0055616A">
            <w:pPr>
              <w:jc w:val="center"/>
              <w:rPr>
                <w:rFonts w:ascii="GHEA Grapalat" w:hAnsi="GHEA Grapalat"/>
                <w:sz w:val="22"/>
                <w:szCs w:val="22"/>
                <w:lang w:val="pt-BR"/>
              </w:rPr>
            </w:pPr>
            <w:r>
              <w:rPr>
                <w:rFonts w:ascii="GHEA Grapalat" w:hAnsi="GHEA Grapalat"/>
                <w:sz w:val="22"/>
                <w:szCs w:val="22"/>
                <w:lang w:val="pt-BR"/>
              </w:rPr>
              <w:t>100</w:t>
            </w:r>
            <w:r w:rsidR="00ED561E" w:rsidRPr="00482F7C">
              <w:rPr>
                <w:rFonts w:ascii="GHEA Grapalat" w:hAnsi="GHEA Grapalat"/>
                <w:sz w:val="22"/>
                <w:szCs w:val="22"/>
                <w:lang w:val="pt-BR"/>
              </w:rPr>
              <w:t xml:space="preserve"> %</w:t>
            </w:r>
          </w:p>
        </w:tc>
      </w:tr>
    </w:tbl>
    <w:p w14:paraId="7DB6B428" w14:textId="77777777" w:rsidR="00ED561E" w:rsidRDefault="00ED561E" w:rsidP="00ED561E">
      <w:pPr>
        <w:jc w:val="both"/>
        <w:rPr>
          <w:rFonts w:ascii="GHEA Grapalat" w:hAnsi="GHEA Grapalat"/>
          <w:i/>
          <w:sz w:val="18"/>
          <w:szCs w:val="18"/>
        </w:rPr>
      </w:pPr>
    </w:p>
    <w:p w14:paraId="672EA26A" w14:textId="77777777" w:rsidR="00ED561E" w:rsidRDefault="00ED561E" w:rsidP="00ED561E">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319BA77" w14:textId="77777777" w:rsidR="00ED561E" w:rsidRDefault="00ED561E" w:rsidP="00ED561E">
      <w:pPr>
        <w:rPr>
          <w:rFonts w:ascii="GHEA Grapalat" w:hAnsi="GHEA Grapalat" w:cs="Sylfaen"/>
          <w:i/>
          <w:sz w:val="18"/>
          <w:szCs w:val="18"/>
          <w:lang w:val="pt-BR"/>
        </w:rPr>
      </w:pPr>
    </w:p>
    <w:p w14:paraId="0D1327AC" w14:textId="77777777" w:rsidR="00ED561E" w:rsidRPr="003D7A72" w:rsidRDefault="00ED561E" w:rsidP="00ED561E">
      <w:pPr>
        <w:rPr>
          <w:rFonts w:ascii="GHEA Grapalat" w:hAnsi="GHEA Grapalat"/>
          <w:i/>
          <w:sz w:val="18"/>
          <w:szCs w:val="18"/>
          <w:lang w:val="pt-BR"/>
        </w:rPr>
      </w:pPr>
    </w:p>
    <w:tbl>
      <w:tblPr>
        <w:tblW w:w="10413" w:type="dxa"/>
        <w:jc w:val="center"/>
        <w:tblLayout w:type="fixed"/>
        <w:tblLook w:val="0000" w:firstRow="0" w:lastRow="0" w:firstColumn="0" w:lastColumn="0" w:noHBand="0" w:noVBand="0"/>
      </w:tblPr>
      <w:tblGrid>
        <w:gridCol w:w="4935"/>
        <w:gridCol w:w="519"/>
        <w:gridCol w:w="4959"/>
      </w:tblGrid>
      <w:tr w:rsidR="00ED561E" w:rsidRPr="00752623" w14:paraId="30F38BB9" w14:textId="77777777" w:rsidTr="00791B98">
        <w:trPr>
          <w:trHeight w:val="3107"/>
          <w:jc w:val="center"/>
        </w:trPr>
        <w:tc>
          <w:tcPr>
            <w:tcW w:w="4935" w:type="dxa"/>
          </w:tcPr>
          <w:p w14:paraId="32E5AD0E" w14:textId="77777777" w:rsidR="00ED561E" w:rsidRDefault="00ED561E" w:rsidP="00791B98">
            <w:pPr>
              <w:jc w:val="center"/>
              <w:rPr>
                <w:rFonts w:ascii="Sylfaen" w:hAnsi="Sylfaen" w:cs="Sylfaen"/>
                <w:b/>
                <w:bCs/>
                <w:lang w:val="pt-BR"/>
              </w:rPr>
            </w:pPr>
          </w:p>
          <w:p w14:paraId="302CCC11" w14:textId="77777777" w:rsidR="00ED561E" w:rsidRPr="00D05B89" w:rsidRDefault="00ED561E" w:rsidP="00791B98">
            <w:pPr>
              <w:jc w:val="center"/>
              <w:rPr>
                <w:rFonts w:ascii="GHEA Grapalat" w:hAnsi="GHEA Grapalat"/>
                <w:sz w:val="22"/>
                <w:szCs w:val="22"/>
                <w:lang w:val="hy-AM"/>
              </w:rPr>
            </w:pPr>
            <w:r w:rsidRPr="00752623">
              <w:rPr>
                <w:rFonts w:ascii="Sylfaen" w:hAnsi="Sylfaen" w:cs="Sylfaen"/>
                <w:b/>
                <w:bCs/>
                <w:lang w:val="pt-BR"/>
              </w:rPr>
              <w:t>ՎԱՃԱՌՈՂ</w:t>
            </w:r>
          </w:p>
          <w:p w14:paraId="419D7889" w14:textId="77777777" w:rsidR="00ED561E" w:rsidRPr="00D05B89" w:rsidRDefault="00ED561E" w:rsidP="00791B98">
            <w:pPr>
              <w:jc w:val="center"/>
              <w:rPr>
                <w:rFonts w:ascii="GHEA Grapalat" w:hAnsi="GHEA Grapalat"/>
                <w:lang w:val="hy-AM"/>
              </w:rPr>
            </w:pPr>
          </w:p>
          <w:p w14:paraId="5126057C" w14:textId="77777777" w:rsidR="00ED561E" w:rsidRPr="00D05B89" w:rsidRDefault="00ED561E" w:rsidP="00791B98">
            <w:pPr>
              <w:jc w:val="center"/>
              <w:rPr>
                <w:rFonts w:ascii="GHEA Grapalat" w:hAnsi="GHEA Grapalat"/>
                <w:lang w:val="hy-AM"/>
              </w:rPr>
            </w:pPr>
          </w:p>
          <w:p w14:paraId="3AAD42CF" w14:textId="77777777" w:rsidR="00ED561E" w:rsidRPr="00D05B89" w:rsidRDefault="00ED561E" w:rsidP="00791B98">
            <w:pPr>
              <w:jc w:val="center"/>
              <w:rPr>
                <w:rFonts w:ascii="GHEA Grapalat" w:hAnsi="GHEA Grapalat"/>
                <w:lang w:val="hy-AM"/>
              </w:rPr>
            </w:pPr>
          </w:p>
          <w:p w14:paraId="23E8D418" w14:textId="77777777" w:rsidR="00ED561E" w:rsidRPr="00D05B89" w:rsidRDefault="00ED561E" w:rsidP="00791B98">
            <w:pPr>
              <w:rPr>
                <w:rFonts w:ascii="GHEA Grapalat" w:hAnsi="GHEA Grapalat"/>
                <w:lang w:val="hy-AM"/>
              </w:rPr>
            </w:pPr>
            <w:r w:rsidRPr="00D05B89">
              <w:rPr>
                <w:rFonts w:ascii="Arial LatArm" w:hAnsi="Arial LatArm" w:cs="Sylfaen"/>
                <w:bCs/>
                <w:sz w:val="20"/>
                <w:lang w:val="hy-AM"/>
              </w:rPr>
              <w:t xml:space="preserve">       ¾É. ÷áëï.</w:t>
            </w:r>
          </w:p>
          <w:p w14:paraId="361D6ED7" w14:textId="77777777" w:rsidR="00ED561E" w:rsidRPr="00D05B89" w:rsidRDefault="00ED561E" w:rsidP="00791B98">
            <w:pPr>
              <w:jc w:val="center"/>
              <w:rPr>
                <w:rFonts w:ascii="GHEA Grapalat" w:hAnsi="GHEA Grapalat"/>
                <w:lang w:val="hy-AM"/>
              </w:rPr>
            </w:pPr>
          </w:p>
          <w:p w14:paraId="22320AF2" w14:textId="77777777" w:rsidR="00ED561E" w:rsidRPr="00D05B89" w:rsidRDefault="00ED561E" w:rsidP="00791B98">
            <w:pPr>
              <w:jc w:val="center"/>
              <w:rPr>
                <w:rFonts w:ascii="GHEA Grapalat" w:hAnsi="GHEA Grapalat"/>
                <w:lang w:val="hy-AM"/>
              </w:rPr>
            </w:pPr>
          </w:p>
          <w:p w14:paraId="74DA9B69" w14:textId="77777777" w:rsidR="00ED561E" w:rsidRPr="00D05B89" w:rsidRDefault="00ED561E" w:rsidP="00791B98">
            <w:pPr>
              <w:jc w:val="center"/>
              <w:rPr>
                <w:rFonts w:ascii="GHEA Grapalat" w:hAnsi="GHEA Grapalat"/>
                <w:lang w:val="hy-AM"/>
              </w:rPr>
            </w:pPr>
            <w:r w:rsidRPr="00D05B89">
              <w:rPr>
                <w:rFonts w:ascii="GHEA Grapalat" w:hAnsi="GHEA Grapalat"/>
                <w:lang w:val="hy-AM"/>
              </w:rPr>
              <w:t>---------------------------------</w:t>
            </w:r>
          </w:p>
          <w:p w14:paraId="0188FF83" w14:textId="77777777" w:rsidR="00ED561E" w:rsidRPr="00D05B89" w:rsidRDefault="00ED561E" w:rsidP="00791B98">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7FBEFB82" w14:textId="77777777" w:rsidR="00ED561E" w:rsidRPr="00D05B89" w:rsidRDefault="00ED561E" w:rsidP="00791B98">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5CC3AFE6" w14:textId="77777777" w:rsidR="00ED561E" w:rsidRPr="00D05B89" w:rsidRDefault="00ED561E" w:rsidP="00791B98">
            <w:pPr>
              <w:jc w:val="center"/>
              <w:rPr>
                <w:rFonts w:ascii="GHEA Grapalat" w:hAnsi="GHEA Grapalat"/>
                <w:lang w:val="hy-AM"/>
              </w:rPr>
            </w:pPr>
          </w:p>
        </w:tc>
        <w:tc>
          <w:tcPr>
            <w:tcW w:w="4959" w:type="dxa"/>
          </w:tcPr>
          <w:p w14:paraId="5A3FF1BB" w14:textId="77777777" w:rsidR="00ED561E" w:rsidRPr="00752623" w:rsidRDefault="00ED561E" w:rsidP="00791B98">
            <w:pPr>
              <w:jc w:val="center"/>
              <w:rPr>
                <w:rFonts w:ascii="GHEA Grapalat" w:hAnsi="GHEA Grapalat" w:cs="Sylfaen"/>
                <w:b/>
                <w:bCs/>
                <w:lang w:val="nb-NO"/>
              </w:rPr>
            </w:pPr>
            <w:r w:rsidRPr="00752623">
              <w:rPr>
                <w:rFonts w:ascii="Sylfaen" w:hAnsi="Sylfaen" w:cs="Sylfaen"/>
                <w:b/>
                <w:bCs/>
                <w:lang w:val="nb-NO"/>
              </w:rPr>
              <w:t>ԳՆՈՐԴ</w:t>
            </w:r>
          </w:p>
          <w:p w14:paraId="62297157" w14:textId="77777777" w:rsidR="00ED561E" w:rsidRPr="00D05B89" w:rsidRDefault="00ED561E" w:rsidP="00791B98">
            <w:pPr>
              <w:jc w:val="center"/>
              <w:rPr>
                <w:rFonts w:ascii="Arial LatArm" w:hAnsi="Arial LatArm" w:cs="Sylfaen"/>
                <w:b/>
                <w:bCs/>
                <w:sz w:val="20"/>
                <w:lang w:val="hy-AM"/>
              </w:rPr>
            </w:pPr>
            <w:r w:rsidRPr="00D05B89">
              <w:rPr>
                <w:rFonts w:ascii="Arial LatArm" w:hAnsi="Arial LatArm" w:cs="Sylfaen"/>
                <w:b/>
                <w:bCs/>
                <w:lang w:val="hy-AM"/>
              </w:rPr>
              <w:t>§</w:t>
            </w:r>
            <w:r w:rsidRPr="00D05B89">
              <w:rPr>
                <w:rFonts w:ascii="Arial LatArm" w:hAnsi="Arial LatArm" w:cs="Sylfaen"/>
                <w:b/>
                <w:bCs/>
                <w:sz w:val="20"/>
                <w:lang w:val="hy-AM"/>
              </w:rPr>
              <w:t xml:space="preserve">ºñù³ÕÉáõÛë¦ ö´À </w:t>
            </w:r>
          </w:p>
          <w:p w14:paraId="6AEE11B6"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ù. ºñ¨³Ý ´áõ½³Ý¹Ç 1/4, ÎáÙÇï³ë 28</w:t>
            </w:r>
          </w:p>
          <w:p w14:paraId="4A2A5DAA"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 xml:space="preserve">    §²ð²ð²î´²ÜÎ¦ ´´À</w:t>
            </w:r>
          </w:p>
          <w:p w14:paraId="565827FC"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 xml:space="preserve">     Ð/Ð 1510004597930100 ÐìÐÐ 02504913 </w:t>
            </w:r>
          </w:p>
          <w:p w14:paraId="0F02D79A" w14:textId="77777777" w:rsidR="00ED561E" w:rsidRPr="00D05B89" w:rsidRDefault="00ED561E" w:rsidP="00791B98">
            <w:pPr>
              <w:jc w:val="center"/>
              <w:rPr>
                <w:rFonts w:ascii="Sylfaen" w:hAnsi="Sylfaen"/>
                <w:lang w:val="hy-AM"/>
              </w:rPr>
            </w:pPr>
            <w:r w:rsidRPr="00D05B89">
              <w:rPr>
                <w:rFonts w:ascii="Arial LatArm" w:hAnsi="Arial LatArm" w:cs="Sylfaen"/>
                <w:bCs/>
                <w:sz w:val="20"/>
                <w:lang w:val="hy-AM"/>
              </w:rPr>
              <w:t>¾É. ÷áëï.</w:t>
            </w:r>
            <w:r w:rsidRPr="00D05B89">
              <w:rPr>
                <w:rFonts w:ascii="GHEA Grapalat" w:hAnsi="GHEA Grapalat" w:cs="Sylfaen"/>
                <w:lang w:val="hy-AM"/>
              </w:rPr>
              <w:t xml:space="preserve"> </w:t>
            </w:r>
            <w:r w:rsidRPr="00D05B89">
              <w:rPr>
                <w:lang w:val="hy-AM"/>
              </w:rPr>
              <w:t>y</w:t>
            </w:r>
            <w:hyperlink r:id="rId12" w:history="1">
              <w:r w:rsidRPr="00D05B89">
                <w:rPr>
                  <w:lang w:val="hy-AM"/>
                </w:rPr>
                <w:t>erqaxluys@yerevan.am</w:t>
              </w:r>
            </w:hyperlink>
            <w:r w:rsidRPr="00D05B89">
              <w:rPr>
                <w:rFonts w:ascii="Sylfaen" w:hAnsi="Sylfaen"/>
                <w:lang w:val="hy-AM"/>
              </w:rPr>
              <w:t xml:space="preserve">       </w:t>
            </w:r>
          </w:p>
          <w:p w14:paraId="7B15D561" w14:textId="77777777" w:rsidR="00ED561E" w:rsidRPr="00D05B89" w:rsidRDefault="00ED561E" w:rsidP="00791B98">
            <w:pPr>
              <w:jc w:val="center"/>
              <w:rPr>
                <w:rFonts w:ascii="Arial LatArm" w:hAnsi="Arial LatArm" w:cs="Sylfaen"/>
                <w:bCs/>
                <w:sz w:val="20"/>
                <w:lang w:val="hy-AM"/>
              </w:rPr>
            </w:pPr>
            <w:r w:rsidRPr="00D05B89">
              <w:rPr>
                <w:rFonts w:ascii="Sylfaen" w:hAnsi="Sylfaen"/>
                <w:lang w:val="hy-AM"/>
              </w:rPr>
              <w:t xml:space="preserve">   </w:t>
            </w:r>
          </w:p>
          <w:p w14:paraId="0FA7F16A" w14:textId="77777777" w:rsidR="00ED561E" w:rsidRPr="00D05B89" w:rsidRDefault="00ED561E" w:rsidP="00791B98">
            <w:pPr>
              <w:jc w:val="center"/>
              <w:rPr>
                <w:rFonts w:ascii="Arial LatArm" w:hAnsi="Arial LatArm" w:cs="Sylfaen"/>
                <w:bCs/>
                <w:sz w:val="20"/>
                <w:lang w:val="hy-AM"/>
              </w:rPr>
            </w:pPr>
          </w:p>
          <w:p w14:paraId="38E516B2" w14:textId="77777777" w:rsidR="00ED561E" w:rsidRPr="00D05B89" w:rsidRDefault="00ED561E" w:rsidP="00791B98">
            <w:pPr>
              <w:jc w:val="center"/>
              <w:rPr>
                <w:rFonts w:ascii="Arial LatArm" w:hAnsi="Arial LatArm" w:cs="Sylfaen"/>
                <w:bCs/>
                <w:sz w:val="20"/>
                <w:lang w:val="hy-AM"/>
              </w:rPr>
            </w:pPr>
          </w:p>
          <w:p w14:paraId="47A4846E"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_________________</w:t>
            </w:r>
          </w:p>
          <w:p w14:paraId="0D793AAB" w14:textId="77777777" w:rsidR="00ED561E" w:rsidRPr="005A2C08" w:rsidRDefault="00ED561E" w:rsidP="00791B98">
            <w:pPr>
              <w:jc w:val="center"/>
              <w:rPr>
                <w:rFonts w:ascii="Arial LatArm" w:hAnsi="Arial LatArm" w:cs="Sylfaen"/>
                <w:bCs/>
                <w:sz w:val="20"/>
                <w:lang w:val="hy-AM"/>
              </w:rPr>
            </w:pPr>
            <w:r w:rsidRPr="005A2C08">
              <w:rPr>
                <w:rFonts w:ascii="Arial LatArm" w:hAnsi="Arial LatArm" w:cs="Sylfaen"/>
                <w:bCs/>
                <w:sz w:val="16"/>
                <w:lang w:val="hy-AM"/>
              </w:rPr>
              <w:t>ëïáñ³·ñáõÃÛáõÝ</w:t>
            </w:r>
          </w:p>
          <w:p w14:paraId="7ECC6944" w14:textId="77777777" w:rsidR="00ED561E" w:rsidRPr="00DF6EBB" w:rsidRDefault="00ED561E" w:rsidP="00791B98">
            <w:pPr>
              <w:jc w:val="center"/>
              <w:rPr>
                <w:rFonts w:ascii="Arial LatArm" w:hAnsi="Arial LatArm" w:cs="Sylfaen"/>
                <w:bCs/>
                <w:sz w:val="20"/>
              </w:rPr>
            </w:pPr>
            <w:r w:rsidRPr="005A2C08">
              <w:rPr>
                <w:rFonts w:ascii="Arial LatArm" w:hAnsi="Arial LatArm" w:cs="Sylfaen"/>
                <w:bCs/>
                <w:sz w:val="20"/>
                <w:lang w:val="hy-AM"/>
              </w:rPr>
              <w:t xml:space="preserve">                                       </w:t>
            </w:r>
            <w:r w:rsidRPr="00DF6EBB">
              <w:rPr>
                <w:rFonts w:ascii="Arial LatArm" w:hAnsi="Arial LatArm" w:cs="Sylfaen"/>
                <w:bCs/>
                <w:sz w:val="20"/>
              </w:rPr>
              <w:t>Î©î</w:t>
            </w:r>
          </w:p>
          <w:p w14:paraId="02EF49EC" w14:textId="77777777" w:rsidR="00ED561E" w:rsidRPr="00752623" w:rsidRDefault="00ED561E" w:rsidP="00791B98">
            <w:pPr>
              <w:jc w:val="center"/>
              <w:rPr>
                <w:rFonts w:ascii="GHEA Grapalat" w:hAnsi="GHEA Grapalat"/>
                <w:sz w:val="22"/>
                <w:szCs w:val="22"/>
                <w:lang w:val="ru-RU"/>
              </w:rPr>
            </w:pPr>
          </w:p>
        </w:tc>
      </w:tr>
    </w:tbl>
    <w:p w14:paraId="0A43F967" w14:textId="77777777" w:rsidR="00ED561E" w:rsidRPr="00752623" w:rsidRDefault="00ED561E" w:rsidP="00ED561E">
      <w:pPr>
        <w:rPr>
          <w:rFonts w:ascii="GHEA Grapalat" w:hAnsi="GHEA Grapalat"/>
          <w:sz w:val="20"/>
          <w:lang w:val="ru-RU"/>
        </w:rPr>
        <w:sectPr w:rsidR="00ED561E" w:rsidRPr="00752623" w:rsidSect="00791B98">
          <w:footnotePr>
            <w:pos w:val="beneathText"/>
          </w:footnotePr>
          <w:pgSz w:w="11906" w:h="16838" w:code="9"/>
          <w:pgMar w:top="533" w:right="476" w:bottom="720" w:left="1170" w:header="562" w:footer="562" w:gutter="0"/>
          <w:cols w:space="720"/>
        </w:sectPr>
      </w:pPr>
    </w:p>
    <w:p w14:paraId="6CC38994" w14:textId="77777777" w:rsidR="00ED561E" w:rsidRDefault="00ED561E" w:rsidP="00ED561E">
      <w:pPr>
        <w:jc w:val="right"/>
        <w:rPr>
          <w:rFonts w:ascii="GHEA Grapalat" w:hAnsi="GHEA Grapalat"/>
          <w:i/>
          <w:sz w:val="18"/>
        </w:rPr>
      </w:pPr>
    </w:p>
    <w:p w14:paraId="2481F691" w14:textId="77777777" w:rsidR="00ED561E" w:rsidRDefault="00ED561E" w:rsidP="00ED561E">
      <w:pPr>
        <w:jc w:val="right"/>
        <w:rPr>
          <w:rFonts w:ascii="GHEA Grapalat" w:hAnsi="GHEA Grapalat"/>
          <w:i/>
          <w:sz w:val="18"/>
        </w:rPr>
      </w:pPr>
    </w:p>
    <w:p w14:paraId="28DCDFA2" w14:textId="77777777" w:rsidR="00ED561E" w:rsidRPr="00126973" w:rsidRDefault="00ED561E" w:rsidP="00ED561E">
      <w:pPr>
        <w:jc w:val="right"/>
        <w:rPr>
          <w:rFonts w:ascii="GHEA Grapalat" w:hAnsi="GHEA Grapalat"/>
          <w:i/>
          <w:sz w:val="18"/>
        </w:rPr>
      </w:pPr>
      <w:r w:rsidRPr="001807AD">
        <w:rPr>
          <w:rFonts w:ascii="GHEA Grapalat" w:hAnsi="GHEA Grapalat"/>
          <w:i/>
          <w:sz w:val="18"/>
          <w:lang w:val="hy-AM"/>
        </w:rPr>
        <w:t xml:space="preserve">Հավելված N </w:t>
      </w:r>
      <w:r>
        <w:rPr>
          <w:rFonts w:ascii="GHEA Grapalat" w:hAnsi="GHEA Grapalat"/>
          <w:i/>
          <w:sz w:val="18"/>
        </w:rPr>
        <w:t>3</w:t>
      </w:r>
    </w:p>
    <w:p w14:paraId="3C7C2437" w14:textId="62EAEF39" w:rsidR="00ED561E" w:rsidRPr="001807AD" w:rsidRDefault="00ED561E" w:rsidP="00ED561E">
      <w:pPr>
        <w:jc w:val="right"/>
        <w:rPr>
          <w:rFonts w:ascii="GHEA Grapalat" w:hAnsi="GHEA Grapalat"/>
          <w:i/>
          <w:sz w:val="18"/>
          <w:lang w:val="hy-AM"/>
        </w:rPr>
      </w:pPr>
      <w:r w:rsidRPr="001807AD">
        <w:rPr>
          <w:rFonts w:ascii="GHEA Grapalat" w:hAnsi="GHEA Grapalat"/>
          <w:i/>
          <w:sz w:val="18"/>
          <w:lang w:val="hy-AM"/>
        </w:rPr>
        <w:t>«         »              20</w:t>
      </w:r>
      <w:r w:rsidR="00694AC4">
        <w:rPr>
          <w:rFonts w:ascii="GHEA Grapalat" w:hAnsi="GHEA Grapalat"/>
          <w:i/>
          <w:sz w:val="18"/>
        </w:rPr>
        <w:t>24</w:t>
      </w:r>
      <w:r w:rsidRPr="001807AD">
        <w:rPr>
          <w:rFonts w:ascii="GHEA Grapalat" w:hAnsi="GHEA Grapalat"/>
          <w:i/>
          <w:sz w:val="18"/>
          <w:lang w:val="hy-AM"/>
        </w:rPr>
        <w:t xml:space="preserve"> թ. կնքված </w:t>
      </w:r>
    </w:p>
    <w:p w14:paraId="01862E12" w14:textId="0FF1DC03" w:rsidR="00ED561E" w:rsidRPr="001807AD" w:rsidRDefault="00ED561E" w:rsidP="00ED561E">
      <w:pPr>
        <w:jc w:val="right"/>
        <w:rPr>
          <w:rFonts w:ascii="GHEA Grapalat" w:hAnsi="GHEA Grapalat"/>
          <w:i/>
          <w:sz w:val="18"/>
          <w:lang w:val="hy-AM"/>
        </w:rPr>
      </w:pPr>
      <w:r w:rsidRPr="001807AD">
        <w:rPr>
          <w:rFonts w:ascii="GHEA Grapalat" w:hAnsi="GHEA Grapalat"/>
          <w:i/>
          <w:sz w:val="18"/>
          <w:lang w:val="hy-AM"/>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Pr>
          <w:rFonts w:ascii="GHEA Grapalat" w:hAnsi="GHEA Grapalat" w:cs="Sylfaen"/>
          <w:b/>
        </w:rPr>
        <w:t>-</w:t>
      </w:r>
      <w:r w:rsidR="00612DE4">
        <w:rPr>
          <w:rFonts w:ascii="GHEA Grapalat" w:hAnsi="GHEA Grapalat" w:cs="Sylfaen"/>
          <w:b/>
        </w:rPr>
        <w:t>24/25</w:t>
      </w:r>
      <w:r w:rsidRPr="003D7A72">
        <w:rPr>
          <w:rFonts w:ascii="GHEA Grapalat" w:hAnsi="GHEA Grapalat"/>
          <w:lang w:val="es-ES"/>
        </w:rPr>
        <w:t>»</w:t>
      </w:r>
      <w:r w:rsidRPr="00752623">
        <w:rPr>
          <w:rFonts w:ascii="GHEA Grapalat" w:hAnsi="GHEA Grapalat"/>
          <w:i/>
          <w:sz w:val="18"/>
          <w:lang w:val="hy-AM"/>
        </w:rPr>
        <w:t xml:space="preserve">  </w:t>
      </w:r>
      <w:r w:rsidRPr="001807AD">
        <w:rPr>
          <w:rFonts w:ascii="GHEA Grapalat" w:hAnsi="GHEA Grapalat"/>
          <w:i/>
          <w:sz w:val="18"/>
          <w:lang w:val="hy-AM"/>
        </w:rPr>
        <w:t xml:space="preserve">   ծածկագրով պայմանագրի</w:t>
      </w:r>
    </w:p>
    <w:p w14:paraId="13A22516" w14:textId="77777777" w:rsidR="00ED561E" w:rsidRPr="00A71D81" w:rsidRDefault="00ED561E" w:rsidP="00ED561E">
      <w:pPr>
        <w:ind w:left="-142" w:firstLine="142"/>
        <w:jc w:val="center"/>
        <w:rPr>
          <w:rFonts w:ascii="GHEA Grapalat" w:hAnsi="GHEA Grapalat" w:cs="Sylfaen"/>
          <w:b/>
        </w:rPr>
      </w:pPr>
    </w:p>
    <w:p w14:paraId="4E75677A" w14:textId="77777777" w:rsidR="00ED561E" w:rsidRPr="00A71D81" w:rsidRDefault="00ED561E" w:rsidP="00ED561E">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ED561E" w:rsidRPr="00ED2CAC" w14:paraId="53F6BB5D" w14:textId="77777777" w:rsidTr="00791B98">
        <w:trPr>
          <w:tblCellSpacing w:w="7" w:type="dxa"/>
          <w:jc w:val="center"/>
        </w:trPr>
        <w:tc>
          <w:tcPr>
            <w:tcW w:w="0" w:type="auto"/>
            <w:vAlign w:val="center"/>
          </w:tcPr>
          <w:p w14:paraId="090F984A" w14:textId="77777777" w:rsidR="00ED561E" w:rsidRPr="00A71D81" w:rsidRDefault="00ED561E" w:rsidP="00791B98">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7E223CC9" wp14:editId="0282E1B6">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FF4B7"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կողմ</w:t>
            </w:r>
            <w:r w:rsidRPr="00A71D81">
              <w:rPr>
                <w:rFonts w:ascii="GHEA Grapalat" w:hAnsi="GHEA Grapalat"/>
                <w:iCs/>
                <w:color w:val="000000"/>
                <w:sz w:val="21"/>
                <w:szCs w:val="21"/>
                <w:lang w:val="pt-BR"/>
              </w:rPr>
              <w:t xml:space="preserve"> </w:t>
            </w:r>
          </w:p>
          <w:p w14:paraId="36520C53"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4AFA3E6"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12F5691"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7018D25D"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034B23E3"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74AC76BB"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1753D7C7"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0689B0CF"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B509B8F"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0E6CBD28"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7CA152E9"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3B7ECF67" w14:textId="77777777" w:rsidR="00ED561E" w:rsidRPr="00A71D81" w:rsidRDefault="00ED561E" w:rsidP="00ED561E">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0AE77C7C" w14:textId="77777777" w:rsidR="00ED561E" w:rsidRPr="00A71D81" w:rsidRDefault="00ED561E" w:rsidP="00ED561E">
      <w:pPr>
        <w:ind w:firstLine="375"/>
        <w:rPr>
          <w:rFonts w:ascii="GHEA Grapalat" w:hAnsi="GHEA Grapalat"/>
          <w:iCs/>
          <w:color w:val="000000"/>
          <w:sz w:val="15"/>
          <w:szCs w:val="21"/>
          <w:lang w:val="pt-BR"/>
        </w:rPr>
      </w:pPr>
    </w:p>
    <w:p w14:paraId="6D9F6142" w14:textId="77777777" w:rsidR="00ED561E" w:rsidRPr="00A71D81" w:rsidRDefault="00ED561E" w:rsidP="00ED561E">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1663145E" w14:textId="77777777" w:rsidR="00ED561E" w:rsidRPr="00A71D81" w:rsidRDefault="00ED561E" w:rsidP="00ED561E">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7211297F" w14:textId="77777777" w:rsidR="00ED561E" w:rsidRPr="00A71D81" w:rsidRDefault="00ED561E" w:rsidP="00ED561E">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1771D4B1" w14:textId="77777777" w:rsidR="00ED561E" w:rsidRPr="00A71D81" w:rsidRDefault="00ED561E" w:rsidP="00ED561E">
      <w:pPr>
        <w:pStyle w:val="BodyTextIndent"/>
        <w:spacing w:line="240" w:lineRule="auto"/>
        <w:ind w:firstLine="0"/>
        <w:jc w:val="center"/>
        <w:rPr>
          <w:b/>
          <w:bCs/>
          <w:iCs/>
          <w:lang w:val="es-ES"/>
        </w:rPr>
      </w:pPr>
    </w:p>
    <w:p w14:paraId="04F93EFB" w14:textId="77777777" w:rsidR="00ED561E" w:rsidRPr="00A71D81" w:rsidRDefault="00ED561E" w:rsidP="00ED561E">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68F1CAE5" w14:textId="77777777" w:rsidR="00ED561E" w:rsidRPr="00A71D81" w:rsidRDefault="00ED561E" w:rsidP="00ED561E">
      <w:pPr>
        <w:pStyle w:val="BodyTextIndent"/>
        <w:spacing w:line="240" w:lineRule="auto"/>
        <w:ind w:firstLine="0"/>
        <w:rPr>
          <w:iCs/>
          <w:lang w:val="es-ES"/>
        </w:rPr>
      </w:pPr>
    </w:p>
    <w:p w14:paraId="1F01975F"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1B18EBBC"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6184512"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0C1E78BE" w14:textId="77777777" w:rsidR="00ED561E" w:rsidRPr="00A71D81" w:rsidRDefault="00ED561E" w:rsidP="00ED561E">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080AC327" w14:textId="77777777" w:rsidR="00ED561E" w:rsidRPr="00A71D81" w:rsidRDefault="00ED561E" w:rsidP="00ED561E">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1FED7681" w14:textId="77777777" w:rsidR="00ED561E" w:rsidRPr="00A71D81" w:rsidRDefault="00ED561E" w:rsidP="00ED561E">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D561E" w:rsidRPr="00A71D81" w14:paraId="5EDF16B4" w14:textId="77777777" w:rsidTr="00791B98">
        <w:trPr>
          <w:jc w:val="right"/>
        </w:trPr>
        <w:tc>
          <w:tcPr>
            <w:tcW w:w="357" w:type="dxa"/>
            <w:vMerge w:val="restart"/>
            <w:shd w:val="clear" w:color="auto" w:fill="auto"/>
            <w:vAlign w:val="center"/>
          </w:tcPr>
          <w:p w14:paraId="73E7E35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22096E74" w14:textId="77777777" w:rsidR="00ED561E" w:rsidRPr="00A71D81" w:rsidRDefault="00ED561E" w:rsidP="0079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ED561E" w:rsidRPr="00A71D81" w14:paraId="04FD63CE" w14:textId="77777777" w:rsidTr="00791B98">
        <w:trPr>
          <w:jc w:val="right"/>
        </w:trPr>
        <w:tc>
          <w:tcPr>
            <w:tcW w:w="357" w:type="dxa"/>
            <w:vMerge/>
            <w:shd w:val="clear" w:color="auto" w:fill="auto"/>
          </w:tcPr>
          <w:p w14:paraId="2F76EAE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01F89C0"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54F443B2"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9D5DF4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E47AD1"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444888B4"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DB146FF"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ED561E" w:rsidRPr="00A71D81" w14:paraId="5FF3E16D" w14:textId="77777777" w:rsidTr="00791B98">
        <w:trPr>
          <w:trHeight w:val="1105"/>
          <w:jc w:val="right"/>
        </w:trPr>
        <w:tc>
          <w:tcPr>
            <w:tcW w:w="357" w:type="dxa"/>
            <w:vMerge/>
            <w:tcBorders>
              <w:bottom w:val="single" w:sz="4" w:space="0" w:color="auto"/>
            </w:tcBorders>
            <w:shd w:val="clear" w:color="auto" w:fill="auto"/>
          </w:tcPr>
          <w:p w14:paraId="07EA8E09"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C57AB96"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5E7BCC"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C026EF"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67A29941"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3DE4B52"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1FC7A8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DF582E8"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EABCD68"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r>
      <w:tr w:rsidR="00ED561E" w:rsidRPr="00A71D81" w14:paraId="51A34076" w14:textId="77777777" w:rsidTr="00791B98">
        <w:trPr>
          <w:jc w:val="right"/>
        </w:trPr>
        <w:tc>
          <w:tcPr>
            <w:tcW w:w="357" w:type="dxa"/>
            <w:shd w:val="clear" w:color="auto" w:fill="auto"/>
            <w:vAlign w:val="center"/>
          </w:tcPr>
          <w:p w14:paraId="2A1BF9DA"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0E4CDF3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1BEB3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681C6E1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5B7FD30"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E78E0F3"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E5A7AD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0270BD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4FDA4AC"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r>
      <w:tr w:rsidR="00ED561E" w:rsidRPr="00A71D81" w14:paraId="315AF3D7" w14:textId="77777777" w:rsidTr="00791B98">
        <w:trPr>
          <w:jc w:val="right"/>
        </w:trPr>
        <w:tc>
          <w:tcPr>
            <w:tcW w:w="357" w:type="dxa"/>
            <w:shd w:val="clear" w:color="auto" w:fill="auto"/>
          </w:tcPr>
          <w:p w14:paraId="7EECD0DF"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73" w:type="dxa"/>
            <w:shd w:val="clear" w:color="auto" w:fill="auto"/>
          </w:tcPr>
          <w:p w14:paraId="5E15EB54"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440" w:type="dxa"/>
            <w:shd w:val="clear" w:color="auto" w:fill="auto"/>
          </w:tcPr>
          <w:p w14:paraId="09F1DA26"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800" w:type="dxa"/>
            <w:shd w:val="clear" w:color="auto" w:fill="auto"/>
          </w:tcPr>
          <w:p w14:paraId="1E4A951C"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16" w:type="dxa"/>
            <w:shd w:val="clear" w:color="auto" w:fill="auto"/>
          </w:tcPr>
          <w:p w14:paraId="2E471A94"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842" w:type="dxa"/>
            <w:shd w:val="clear" w:color="auto" w:fill="auto"/>
          </w:tcPr>
          <w:p w14:paraId="78D37D93"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34" w:type="dxa"/>
            <w:shd w:val="clear" w:color="auto" w:fill="auto"/>
          </w:tcPr>
          <w:p w14:paraId="64855A20"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68" w:type="dxa"/>
            <w:shd w:val="clear" w:color="auto" w:fill="auto"/>
          </w:tcPr>
          <w:p w14:paraId="6ADF62DA"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675" w:type="dxa"/>
            <w:shd w:val="clear" w:color="auto" w:fill="auto"/>
          </w:tcPr>
          <w:p w14:paraId="16E02E3F" w14:textId="77777777" w:rsidR="00ED561E" w:rsidRPr="00A71D81" w:rsidRDefault="00ED561E" w:rsidP="00791B98">
            <w:pPr>
              <w:pStyle w:val="NormalWeb"/>
              <w:spacing w:before="0" w:beforeAutospacing="0" w:after="0" w:afterAutospacing="0"/>
              <w:jc w:val="center"/>
              <w:rPr>
                <w:rFonts w:ascii="GHEA Grapalat" w:hAnsi="GHEA Grapalat"/>
              </w:rPr>
            </w:pPr>
          </w:p>
        </w:tc>
      </w:tr>
    </w:tbl>
    <w:p w14:paraId="0949477D" w14:textId="77777777" w:rsidR="00ED561E" w:rsidRPr="00A71D81" w:rsidRDefault="00ED561E" w:rsidP="00ED561E">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B484BB8" w14:textId="77777777" w:rsidR="00ED561E" w:rsidRPr="00A71D81" w:rsidRDefault="00ED561E" w:rsidP="00ED561E">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8DAC5B" w14:textId="77777777" w:rsidR="00ED561E" w:rsidRPr="00A71D81" w:rsidRDefault="00ED561E" w:rsidP="00ED561E">
      <w:pPr>
        <w:ind w:firstLine="375"/>
        <w:jc w:val="both"/>
        <w:rPr>
          <w:rFonts w:ascii="GHEA Grapalat" w:hAnsi="GHEA Grapalat"/>
          <w:iCs/>
          <w:snapToGrid w:val="0"/>
          <w:color w:val="000000"/>
          <w:sz w:val="21"/>
          <w:szCs w:val="21"/>
          <w:lang w:val="es-ES"/>
        </w:rPr>
      </w:pPr>
    </w:p>
    <w:p w14:paraId="791A0914" w14:textId="77777777" w:rsidR="00ED561E" w:rsidRPr="00A71D81" w:rsidRDefault="00ED561E" w:rsidP="00ED561E">
      <w:pPr>
        <w:ind w:firstLine="375"/>
        <w:jc w:val="both"/>
        <w:rPr>
          <w:rFonts w:ascii="GHEA Grapalat" w:hAnsi="GHEA Grapalat"/>
          <w:iCs/>
          <w:snapToGrid w:val="0"/>
          <w:color w:val="000000"/>
          <w:sz w:val="2"/>
          <w:szCs w:val="21"/>
          <w:lang w:val="es-ES"/>
        </w:rPr>
      </w:pPr>
    </w:p>
    <w:p w14:paraId="76DB455D" w14:textId="77777777" w:rsidR="00ED561E" w:rsidRPr="00A71D81" w:rsidRDefault="00ED561E" w:rsidP="00ED561E">
      <w:pPr>
        <w:ind w:firstLine="375"/>
        <w:rPr>
          <w:rFonts w:ascii="GHEA Grapalat" w:hAnsi="GHEA Grapalat"/>
          <w:iCs/>
          <w:snapToGrid w:val="0"/>
          <w:color w:val="000000"/>
          <w:sz w:val="2"/>
          <w:szCs w:val="21"/>
          <w:lang w:val="es-ES"/>
        </w:rPr>
      </w:pPr>
      <w:r w:rsidRPr="00A71D8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D561E" w:rsidRPr="00A71D81" w14:paraId="1AB85E24" w14:textId="77777777" w:rsidTr="00791B98">
        <w:trPr>
          <w:trHeight w:val="266"/>
          <w:tblCellSpacing w:w="7" w:type="dxa"/>
          <w:jc w:val="center"/>
        </w:trPr>
        <w:tc>
          <w:tcPr>
            <w:tcW w:w="0" w:type="auto"/>
            <w:vAlign w:val="center"/>
          </w:tcPr>
          <w:p w14:paraId="5500FFCA" w14:textId="77777777" w:rsidR="00ED561E" w:rsidRPr="00A71D81" w:rsidRDefault="00ED561E" w:rsidP="00791B98">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2261BDBA" w14:textId="77777777" w:rsidR="00ED561E" w:rsidRPr="00A71D81" w:rsidRDefault="00ED561E" w:rsidP="00791B98">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ED561E" w:rsidRPr="00A71D81" w14:paraId="6FED468B" w14:textId="77777777" w:rsidTr="00791B98">
        <w:trPr>
          <w:trHeight w:val="473"/>
          <w:tblCellSpacing w:w="7" w:type="dxa"/>
          <w:jc w:val="center"/>
        </w:trPr>
        <w:tc>
          <w:tcPr>
            <w:tcW w:w="0" w:type="auto"/>
            <w:vAlign w:val="center"/>
          </w:tcPr>
          <w:p w14:paraId="2E004F30"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5CEAC28C"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365418"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___________________________</w:t>
            </w:r>
          </w:p>
          <w:p w14:paraId="0044F164"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ED561E" w:rsidRPr="00A71D81" w14:paraId="02191261" w14:textId="77777777" w:rsidTr="00791B98">
        <w:trPr>
          <w:trHeight w:val="503"/>
          <w:tblCellSpacing w:w="7" w:type="dxa"/>
          <w:jc w:val="center"/>
        </w:trPr>
        <w:tc>
          <w:tcPr>
            <w:tcW w:w="0" w:type="auto"/>
            <w:vAlign w:val="center"/>
          </w:tcPr>
          <w:p w14:paraId="7CB82BB2"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407134CA"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5202FD3A"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___________________________</w:t>
            </w:r>
          </w:p>
          <w:p w14:paraId="57B97DB9"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ազգանուն, անուն</w:t>
            </w:r>
          </w:p>
        </w:tc>
      </w:tr>
      <w:tr w:rsidR="00ED561E" w:rsidRPr="00A71D81" w14:paraId="0A4CFB44" w14:textId="77777777" w:rsidTr="00791B98">
        <w:trPr>
          <w:trHeight w:val="281"/>
          <w:tblCellSpacing w:w="7" w:type="dxa"/>
          <w:jc w:val="center"/>
        </w:trPr>
        <w:tc>
          <w:tcPr>
            <w:tcW w:w="0" w:type="auto"/>
            <w:vAlign w:val="center"/>
          </w:tcPr>
          <w:p w14:paraId="16E2C37F" w14:textId="77777777" w:rsidR="00ED561E" w:rsidRPr="00A71D81" w:rsidRDefault="00ED561E" w:rsidP="00791B98">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147291B8" w14:textId="77777777" w:rsidR="00ED561E" w:rsidRPr="00A71D81" w:rsidRDefault="00ED561E" w:rsidP="00791B98">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465014C1" w14:textId="77777777" w:rsidR="00ED561E" w:rsidRPr="00A71D81" w:rsidRDefault="00ED561E" w:rsidP="00ED561E">
      <w:pPr>
        <w:ind w:left="-142" w:firstLine="142"/>
        <w:jc w:val="center"/>
        <w:rPr>
          <w:rFonts w:ascii="GHEA Grapalat" w:hAnsi="GHEA Grapalat" w:cs="Sylfaen"/>
          <w:b/>
        </w:rPr>
      </w:pPr>
    </w:p>
    <w:p w14:paraId="0938FAAC" w14:textId="77777777" w:rsidR="00ED561E" w:rsidRPr="00A71D81" w:rsidRDefault="00ED561E" w:rsidP="00ED561E">
      <w:pPr>
        <w:ind w:left="-142" w:firstLine="142"/>
        <w:jc w:val="center"/>
        <w:rPr>
          <w:rFonts w:ascii="GHEA Grapalat" w:hAnsi="GHEA Grapalat" w:cs="Sylfaen"/>
          <w:b/>
        </w:rPr>
      </w:pPr>
    </w:p>
    <w:p w14:paraId="69F541B1" w14:textId="77777777" w:rsidR="00ED561E" w:rsidRPr="00A71D81" w:rsidRDefault="00ED561E" w:rsidP="00ED561E">
      <w:pPr>
        <w:ind w:left="-142" w:firstLine="142"/>
        <w:jc w:val="center"/>
        <w:rPr>
          <w:rFonts w:ascii="GHEA Grapalat" w:hAnsi="GHEA Grapalat" w:cs="Sylfaen"/>
          <w:b/>
        </w:rPr>
      </w:pPr>
    </w:p>
    <w:p w14:paraId="00E61FC3" w14:textId="77777777" w:rsidR="00ED561E" w:rsidRPr="00A71D81" w:rsidRDefault="00ED561E" w:rsidP="00ED561E">
      <w:pPr>
        <w:jc w:val="right"/>
        <w:rPr>
          <w:rFonts w:ascii="GHEA Grapalat" w:hAnsi="GHEA Grapalat" w:cs="Sylfaen"/>
          <w:i/>
          <w:sz w:val="20"/>
          <w:lang w:val="pt-BR"/>
        </w:rPr>
      </w:pPr>
    </w:p>
    <w:p w14:paraId="175D2401" w14:textId="77777777" w:rsidR="00ED561E" w:rsidRPr="00595447" w:rsidRDefault="00ED561E" w:rsidP="00ED561E">
      <w:pPr>
        <w:jc w:val="right"/>
        <w:rPr>
          <w:rFonts w:ascii="GHEA Grapalat" w:hAnsi="GHEA Grapalat" w:cs="Sylfaen"/>
          <w:i/>
          <w:sz w:val="20"/>
        </w:rPr>
      </w:pPr>
      <w:r w:rsidRPr="00595447">
        <w:rPr>
          <w:rFonts w:ascii="GHEA Grapalat" w:hAnsi="GHEA Grapalat" w:cs="Sylfaen"/>
          <w:i/>
          <w:sz w:val="20"/>
          <w:lang w:val="pt-BR"/>
        </w:rPr>
        <w:t>Հավելված</w:t>
      </w:r>
      <w:r w:rsidRPr="00595447">
        <w:rPr>
          <w:rFonts w:ascii="GHEA Grapalat" w:hAnsi="GHEA Grapalat" w:cs="Sylfaen"/>
          <w:i/>
          <w:sz w:val="20"/>
        </w:rPr>
        <w:t xml:space="preserve"> </w:t>
      </w:r>
      <w:r>
        <w:rPr>
          <w:rFonts w:ascii="GHEA Grapalat" w:hAnsi="GHEA Grapalat" w:cs="Sylfaen"/>
          <w:i/>
          <w:sz w:val="20"/>
        </w:rPr>
        <w:t>3</w:t>
      </w:r>
      <w:r w:rsidRPr="00595447">
        <w:rPr>
          <w:rFonts w:ascii="GHEA Grapalat" w:hAnsi="GHEA Grapalat" w:cs="Sylfaen"/>
          <w:i/>
          <w:sz w:val="20"/>
        </w:rPr>
        <w:t>.1</w:t>
      </w:r>
    </w:p>
    <w:p w14:paraId="6B3AFBA0" w14:textId="07F25D45" w:rsidR="00ED561E" w:rsidRPr="00595447" w:rsidRDefault="00ED561E" w:rsidP="00ED561E">
      <w:pPr>
        <w:jc w:val="right"/>
        <w:rPr>
          <w:rFonts w:ascii="GHEA Grapalat" w:hAnsi="GHEA Grapalat" w:cs="Sylfaen"/>
          <w:i/>
          <w:sz w:val="20"/>
          <w:lang w:val="pt-BR"/>
        </w:rPr>
      </w:pPr>
      <w:r>
        <w:rPr>
          <w:rFonts w:ascii="GHEA Grapalat" w:hAnsi="GHEA Grapalat" w:cs="Sylfaen"/>
          <w:i/>
          <w:sz w:val="20"/>
          <w:lang w:val="pt-BR"/>
        </w:rPr>
        <w:t>«         »              202</w:t>
      </w:r>
      <w:r w:rsidR="00694AC4">
        <w:rPr>
          <w:rFonts w:ascii="GHEA Grapalat" w:hAnsi="GHEA Grapalat" w:cs="Sylfaen"/>
          <w:i/>
          <w:sz w:val="20"/>
          <w:lang w:val="pt-BR"/>
        </w:rPr>
        <w:t>4</w:t>
      </w:r>
      <w:r w:rsidRPr="00595447">
        <w:rPr>
          <w:rFonts w:ascii="GHEA Grapalat" w:hAnsi="GHEA Grapalat" w:cs="Sylfaen"/>
          <w:i/>
          <w:sz w:val="20"/>
          <w:lang w:val="pt-BR"/>
        </w:rPr>
        <w:t xml:space="preserve"> թ. կնքված </w:t>
      </w:r>
    </w:p>
    <w:p w14:paraId="50D4167B" w14:textId="192D09E1" w:rsidR="00ED561E" w:rsidRPr="00595447" w:rsidRDefault="00ED561E" w:rsidP="00ED561E">
      <w:pPr>
        <w:jc w:val="right"/>
        <w:rPr>
          <w:rFonts w:ascii="GHEA Grapalat" w:hAnsi="GHEA Grapalat" w:cs="Sylfaen"/>
          <w:i/>
          <w:sz w:val="20"/>
          <w:lang w:val="pt-BR"/>
        </w:rPr>
      </w:pPr>
      <w:r w:rsidRPr="00595447">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612DE4">
        <w:rPr>
          <w:rFonts w:ascii="GHEA Grapalat" w:hAnsi="GHEA Grapalat" w:cs="Sylfaen"/>
          <w:b/>
          <w:lang w:val="pt-BR"/>
        </w:rPr>
        <w:t>24/25</w:t>
      </w:r>
      <w:r w:rsidRPr="003D7A72">
        <w:rPr>
          <w:rFonts w:ascii="GHEA Grapalat" w:hAnsi="GHEA Grapalat"/>
          <w:lang w:val="es-ES"/>
        </w:rPr>
        <w:t>»</w:t>
      </w:r>
      <w:r w:rsidRPr="00595447">
        <w:rPr>
          <w:rFonts w:ascii="GHEA Grapalat" w:hAnsi="GHEA Grapalat" w:cs="Sylfaen"/>
          <w:i/>
          <w:sz w:val="20"/>
          <w:lang w:val="pt-BR"/>
        </w:rPr>
        <w:t xml:space="preserve"> ծածկագրով պայմանագրի</w:t>
      </w:r>
    </w:p>
    <w:p w14:paraId="736F5DBF" w14:textId="77777777" w:rsidR="00ED561E" w:rsidRPr="00A71D81" w:rsidRDefault="00ED561E" w:rsidP="00ED561E">
      <w:pPr>
        <w:tabs>
          <w:tab w:val="left" w:pos="360"/>
          <w:tab w:val="left" w:pos="540"/>
        </w:tabs>
        <w:jc w:val="center"/>
        <w:rPr>
          <w:rFonts w:ascii="Sylfaen" w:hAnsi="Sylfaen" w:cs="Sylfaen"/>
          <w:b/>
          <w:bCs/>
        </w:rPr>
      </w:pPr>
    </w:p>
    <w:p w14:paraId="126C6C43" w14:textId="77777777" w:rsidR="00ED561E" w:rsidRPr="00A71D81" w:rsidRDefault="00ED561E" w:rsidP="00ED561E">
      <w:pPr>
        <w:ind w:left="-142" w:firstLine="142"/>
        <w:jc w:val="center"/>
        <w:rPr>
          <w:rFonts w:ascii="GHEA Grapalat" w:hAnsi="GHEA Grapalat" w:cs="Sylfaen"/>
        </w:rPr>
      </w:pPr>
    </w:p>
    <w:p w14:paraId="64821430" w14:textId="77777777" w:rsidR="00ED561E" w:rsidRPr="00A71D81" w:rsidRDefault="00ED561E" w:rsidP="00ED561E">
      <w:pPr>
        <w:jc w:val="center"/>
        <w:rPr>
          <w:rFonts w:ascii="GHEA Grapalat" w:hAnsi="GHEA Grapalat" w:cs="Sylfaen"/>
          <w:bCs/>
          <w:sz w:val="18"/>
          <w:szCs w:val="18"/>
        </w:rPr>
      </w:pPr>
      <w:r w:rsidRPr="00A71D81">
        <w:rPr>
          <w:rFonts w:ascii="GHEA Grapalat" w:hAnsi="GHEA Grapalat" w:cs="Sylfaen"/>
          <w:bCs/>
          <w:sz w:val="18"/>
          <w:szCs w:val="18"/>
        </w:rPr>
        <w:t xml:space="preserve">ԱԿՏ    N </w:t>
      </w:r>
      <w:r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6D4D6B13" w14:textId="77777777" w:rsidR="00ED561E" w:rsidRPr="00A71D81" w:rsidRDefault="00ED561E" w:rsidP="00ED561E">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4E11987C" w14:textId="77777777" w:rsidR="00ED561E" w:rsidRPr="00A71D81" w:rsidRDefault="00ED561E" w:rsidP="00ED561E">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413AC22" w14:textId="77777777" w:rsidR="00ED561E" w:rsidRPr="00A71D81" w:rsidRDefault="00ED561E" w:rsidP="00ED561E">
      <w:pPr>
        <w:tabs>
          <w:tab w:val="left" w:pos="360"/>
          <w:tab w:val="left" w:pos="540"/>
        </w:tabs>
        <w:rPr>
          <w:rFonts w:ascii="GHEA Grapalat" w:hAnsi="GHEA Grapalat" w:cs="Sylfaen"/>
          <w:sz w:val="18"/>
          <w:szCs w:val="22"/>
        </w:rPr>
      </w:pPr>
    </w:p>
    <w:p w14:paraId="51BF5B15" w14:textId="77777777" w:rsidR="00ED561E" w:rsidRPr="00A71D81" w:rsidRDefault="00ED561E" w:rsidP="00ED561E">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Pr="00A71D81">
        <w:rPr>
          <w:rFonts w:ascii="GHEA Grapalat" w:hAnsi="GHEA Grapalat" w:cs="Sylfaen"/>
          <w:sz w:val="20"/>
          <w:u w:val="single"/>
        </w:rPr>
        <w:tab/>
      </w:r>
      <w:r w:rsidRPr="00A71D81">
        <w:rPr>
          <w:rFonts w:ascii="GHEA Grapalat" w:hAnsi="GHEA Grapalat" w:cs="Sylfaen"/>
          <w:sz w:val="20"/>
          <w:u w:val="single"/>
        </w:rPr>
        <w:tab/>
        <w:t xml:space="preserve">        </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Pr="00A71D81">
        <w:rPr>
          <w:rFonts w:ascii="GHEA Grapalat" w:hAnsi="GHEA Grapalat" w:cs="Sylfaen"/>
          <w:sz w:val="20"/>
        </w:rPr>
        <w:t xml:space="preserve"> </w:t>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p>
    <w:p w14:paraId="35162074" w14:textId="77777777" w:rsidR="00ED561E" w:rsidRPr="00A71D81" w:rsidRDefault="00ED561E" w:rsidP="00ED561E">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Pr="00A71D81">
        <w:rPr>
          <w:rFonts w:ascii="GHEA Grapalat" w:hAnsi="GHEA Grapalat" w:cs="Sylfaen"/>
          <w:sz w:val="12"/>
          <w:szCs w:val="16"/>
        </w:rPr>
        <w:t xml:space="preserve">Գնորդի անվանումը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2CE7C43B" w14:textId="77777777" w:rsidR="00ED561E" w:rsidRPr="00A71D81" w:rsidRDefault="00ED561E" w:rsidP="00ED561E">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525FC6DA" w14:textId="77777777" w:rsidR="00ED561E" w:rsidRPr="00A71D81" w:rsidRDefault="00ED561E" w:rsidP="00ED561E">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F5C749C" w14:textId="77777777" w:rsidR="00ED561E" w:rsidRPr="00A71D81" w:rsidRDefault="00ED561E" w:rsidP="00ED561E">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8F24F39" w14:textId="77777777" w:rsidR="00ED561E" w:rsidRPr="00A71D81" w:rsidRDefault="00ED561E" w:rsidP="00ED561E">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D561E" w:rsidRPr="00A71D81" w14:paraId="4E881709" w14:textId="77777777" w:rsidTr="00791B98">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2D633A4" w14:textId="77777777" w:rsidR="00ED561E" w:rsidRPr="00A71D81" w:rsidRDefault="00ED561E" w:rsidP="00791B98">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ED561E" w:rsidRPr="00A71D81" w14:paraId="31CE9388"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5E882CB"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3EE8D5F"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1B2575F"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ED561E" w:rsidRPr="00A71D81" w14:paraId="2C1076C0"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FE8ED7" w14:textId="77777777" w:rsidR="00ED561E" w:rsidRPr="00A71D81" w:rsidRDefault="00ED561E" w:rsidP="00791B98">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CBAB50F" w14:textId="77777777" w:rsidR="00ED561E" w:rsidRPr="00A71D81" w:rsidRDefault="00ED561E" w:rsidP="00791B98">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C0C9F5" w14:textId="77777777" w:rsidR="00ED561E" w:rsidRPr="00A71D81" w:rsidRDefault="00ED561E" w:rsidP="00791B98">
            <w:pPr>
              <w:jc w:val="center"/>
              <w:rPr>
                <w:rFonts w:ascii="GHEA Grapalat" w:hAnsi="GHEA Grapalat" w:cs="Sylfaen"/>
                <w:sz w:val="18"/>
                <w:szCs w:val="18"/>
                <w:lang w:val="ru-RU" w:eastAsia="ru-RU"/>
              </w:rPr>
            </w:pPr>
          </w:p>
        </w:tc>
      </w:tr>
      <w:tr w:rsidR="00ED561E" w:rsidRPr="00A71D81" w14:paraId="6E6B69FB"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A866D0" w14:textId="77777777" w:rsidR="00ED561E" w:rsidRPr="00A71D81" w:rsidRDefault="00ED561E" w:rsidP="00791B98">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7D02D7" w14:textId="77777777" w:rsidR="00ED561E" w:rsidRPr="00A71D81" w:rsidRDefault="00ED561E" w:rsidP="00791B98">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E2E4AB" w14:textId="77777777" w:rsidR="00ED561E" w:rsidRPr="00A71D81" w:rsidRDefault="00ED561E" w:rsidP="00791B98">
            <w:pPr>
              <w:jc w:val="center"/>
              <w:rPr>
                <w:rFonts w:ascii="GHEA Grapalat" w:hAnsi="GHEA Grapalat" w:cs="Sylfaen"/>
                <w:sz w:val="18"/>
                <w:szCs w:val="18"/>
                <w:lang w:val="ru-RU" w:eastAsia="ru-RU"/>
              </w:rPr>
            </w:pPr>
          </w:p>
        </w:tc>
      </w:tr>
    </w:tbl>
    <w:p w14:paraId="29CDB7BF" w14:textId="77777777" w:rsidR="00ED561E" w:rsidRPr="00A71D81" w:rsidRDefault="00ED561E" w:rsidP="00ED561E">
      <w:pPr>
        <w:tabs>
          <w:tab w:val="left" w:pos="360"/>
          <w:tab w:val="left" w:pos="540"/>
        </w:tabs>
        <w:jc w:val="both"/>
        <w:rPr>
          <w:rFonts w:ascii="GHEA Grapalat" w:hAnsi="GHEA Grapalat" w:cs="Sylfaen"/>
          <w:lang w:eastAsia="ru-RU"/>
        </w:rPr>
      </w:pPr>
    </w:p>
    <w:p w14:paraId="540EF413" w14:textId="77777777" w:rsidR="00ED561E" w:rsidRPr="00A71D81" w:rsidRDefault="00ED561E" w:rsidP="00ED561E">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5CB66700" w14:textId="77777777" w:rsidR="00ED561E" w:rsidRPr="00A71D81" w:rsidRDefault="00ED561E" w:rsidP="00ED561E">
      <w:pPr>
        <w:tabs>
          <w:tab w:val="left" w:pos="360"/>
          <w:tab w:val="left" w:pos="540"/>
        </w:tabs>
        <w:rPr>
          <w:rFonts w:ascii="GHEA Grapalat" w:hAnsi="GHEA Grapalat" w:cs="Sylfaen"/>
          <w:sz w:val="22"/>
          <w:szCs w:val="22"/>
          <w:lang w:val="hy-AM"/>
        </w:rPr>
      </w:pPr>
    </w:p>
    <w:p w14:paraId="5C9A4CA1" w14:textId="77777777" w:rsidR="00ED561E" w:rsidRPr="00A71D81" w:rsidRDefault="00ED561E" w:rsidP="00ED561E">
      <w:pPr>
        <w:jc w:val="center"/>
        <w:rPr>
          <w:rFonts w:ascii="GHEA Grapalat" w:hAnsi="GHEA Grapalat" w:cs="Sylfaen"/>
          <w:sz w:val="22"/>
          <w:szCs w:val="22"/>
          <w:lang w:val="hy-AM"/>
        </w:rPr>
      </w:pPr>
    </w:p>
    <w:p w14:paraId="267AB054" w14:textId="77777777" w:rsidR="00ED561E" w:rsidRPr="00A71D81" w:rsidRDefault="00ED561E" w:rsidP="00ED561E">
      <w:pPr>
        <w:jc w:val="center"/>
        <w:rPr>
          <w:rFonts w:ascii="GHEA Grapalat" w:hAnsi="GHEA Grapalat" w:cs="Sylfaen"/>
          <w:sz w:val="14"/>
          <w:szCs w:val="14"/>
          <w:lang w:val="hy-AM"/>
        </w:rPr>
      </w:pPr>
    </w:p>
    <w:p w14:paraId="4BCB5950" w14:textId="77777777" w:rsidR="00ED561E" w:rsidRPr="00A71D81" w:rsidRDefault="00ED561E" w:rsidP="00ED561E">
      <w:pPr>
        <w:jc w:val="center"/>
        <w:rPr>
          <w:rFonts w:ascii="GHEA Grapalat" w:hAnsi="GHEA Grapalat" w:cs="Sylfaen"/>
          <w:sz w:val="22"/>
          <w:szCs w:val="22"/>
          <w:lang w:val="hy-AM"/>
        </w:rPr>
      </w:pPr>
    </w:p>
    <w:p w14:paraId="532E20E3" w14:textId="77777777" w:rsidR="00ED561E" w:rsidRPr="00A71D81" w:rsidRDefault="00ED561E" w:rsidP="00ED561E">
      <w:pPr>
        <w:jc w:val="center"/>
        <w:rPr>
          <w:rFonts w:ascii="GHEA Grapalat" w:hAnsi="GHEA Grapalat" w:cs="Sylfaen"/>
          <w:sz w:val="22"/>
          <w:szCs w:val="22"/>
        </w:rPr>
      </w:pPr>
      <w:r w:rsidRPr="00A71D81">
        <w:rPr>
          <w:rFonts w:ascii="GHEA Grapalat" w:hAnsi="GHEA Grapalat" w:cs="Sylfaen"/>
          <w:sz w:val="22"/>
          <w:szCs w:val="22"/>
        </w:rPr>
        <w:t>ԿՈՂՄԵՐԸ</w:t>
      </w:r>
    </w:p>
    <w:p w14:paraId="2BB0819A" w14:textId="77777777" w:rsidR="00ED561E" w:rsidRPr="00A71D81" w:rsidRDefault="00ED561E" w:rsidP="00ED561E">
      <w:pPr>
        <w:jc w:val="center"/>
        <w:rPr>
          <w:rFonts w:ascii="GHEA Grapalat" w:hAnsi="GHEA Grapalat" w:cs="Sylfaen"/>
          <w:sz w:val="22"/>
          <w:szCs w:val="22"/>
        </w:rPr>
      </w:pPr>
    </w:p>
    <w:p w14:paraId="2D68C252" w14:textId="77777777" w:rsidR="00ED561E" w:rsidRPr="00A71D81" w:rsidRDefault="00ED561E" w:rsidP="00ED561E">
      <w:pPr>
        <w:tabs>
          <w:tab w:val="left" w:pos="360"/>
          <w:tab w:val="left" w:pos="540"/>
        </w:tabs>
        <w:rPr>
          <w:rFonts w:ascii="GHEA Grapalat" w:hAnsi="GHEA Grapalat" w:cs="Sylfaen"/>
          <w:sz w:val="22"/>
          <w:szCs w:val="22"/>
        </w:rPr>
      </w:pPr>
    </w:p>
    <w:p w14:paraId="26F3814F" w14:textId="77777777" w:rsidR="00ED561E" w:rsidRPr="00A71D81" w:rsidRDefault="00ED561E" w:rsidP="00ED561E">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D561E" w:rsidRPr="00A71D81" w14:paraId="0519AB1A" w14:textId="77777777" w:rsidTr="00791B98">
        <w:tc>
          <w:tcPr>
            <w:tcW w:w="4785" w:type="dxa"/>
          </w:tcPr>
          <w:p w14:paraId="66B46C0B" w14:textId="77777777" w:rsidR="00ED561E" w:rsidRPr="00A71D81" w:rsidRDefault="00ED561E" w:rsidP="00791B98">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32A1D29D" w14:textId="77777777" w:rsidR="00ED561E" w:rsidRPr="00A71D81" w:rsidRDefault="00ED561E" w:rsidP="00791B98">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44C5C4A9" w14:textId="77777777" w:rsidR="00ED561E" w:rsidRPr="00A71D81" w:rsidRDefault="00ED561E" w:rsidP="00ED561E">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216546B" w14:textId="77777777" w:rsidR="00ED561E" w:rsidRPr="00A71D81" w:rsidRDefault="00ED561E" w:rsidP="00ED561E">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D561E" w:rsidRPr="00A71D81" w14:paraId="6547687E" w14:textId="77777777" w:rsidTr="00791B98">
        <w:trPr>
          <w:tblCellSpacing w:w="7" w:type="dxa"/>
          <w:jc w:val="center"/>
        </w:trPr>
        <w:tc>
          <w:tcPr>
            <w:tcW w:w="0" w:type="auto"/>
            <w:vAlign w:val="center"/>
          </w:tcPr>
          <w:p w14:paraId="5DB18295"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DEB75C0"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4D114EF8"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C0F62A0"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ED561E" w:rsidRPr="00AE2768" w14:paraId="64F72981" w14:textId="77777777" w:rsidTr="00791B98">
        <w:trPr>
          <w:tblCellSpacing w:w="7" w:type="dxa"/>
          <w:jc w:val="center"/>
        </w:trPr>
        <w:tc>
          <w:tcPr>
            <w:tcW w:w="0" w:type="auto"/>
            <w:vAlign w:val="center"/>
          </w:tcPr>
          <w:p w14:paraId="7F8097D7"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34E0CCB"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44D7A9F"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B660C6B" w14:textId="77777777" w:rsidR="00ED561E" w:rsidRPr="00AE2768"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ED561E" w:rsidRPr="00AE2768" w14:paraId="0AA4FBED" w14:textId="77777777" w:rsidTr="00791B98">
        <w:trPr>
          <w:tblCellSpacing w:w="7" w:type="dxa"/>
          <w:jc w:val="center"/>
        </w:trPr>
        <w:tc>
          <w:tcPr>
            <w:tcW w:w="0" w:type="auto"/>
            <w:vAlign w:val="center"/>
          </w:tcPr>
          <w:p w14:paraId="79002263" w14:textId="77777777" w:rsidR="00ED561E" w:rsidRPr="00AE2768" w:rsidRDefault="00ED561E" w:rsidP="00791B98">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153418B8" w14:textId="77777777" w:rsidR="00ED561E" w:rsidRPr="00AE2768" w:rsidRDefault="00ED561E" w:rsidP="00791B98">
            <w:pPr>
              <w:rPr>
                <w:rFonts w:ascii="GHEA Grapalat" w:hAnsi="GHEA Grapalat" w:cs="GHEA Grapalat"/>
                <w:color w:val="000000"/>
                <w:sz w:val="21"/>
                <w:szCs w:val="21"/>
                <w:lang w:val="ru-RU" w:eastAsia="ru-RU"/>
              </w:rPr>
            </w:pPr>
          </w:p>
        </w:tc>
      </w:tr>
    </w:tbl>
    <w:p w14:paraId="76616599" w14:textId="77777777" w:rsidR="00ED561E" w:rsidRPr="00AE2768" w:rsidRDefault="00ED561E" w:rsidP="00ED561E">
      <w:pPr>
        <w:ind w:left="-142" w:firstLine="142"/>
        <w:jc w:val="center"/>
        <w:rPr>
          <w:rFonts w:ascii="GHEA Grapalat" w:hAnsi="GHEA Grapalat" w:cs="Sylfaen"/>
          <w:b/>
        </w:rPr>
      </w:pPr>
    </w:p>
    <w:p w14:paraId="118388C2" w14:textId="77777777" w:rsidR="00ED561E" w:rsidRPr="00131E9C" w:rsidRDefault="00ED561E" w:rsidP="00ED561E">
      <w:pPr>
        <w:tabs>
          <w:tab w:val="left" w:pos="8640"/>
        </w:tabs>
        <w:rPr>
          <w:rFonts w:ascii="GHEA Grapalat" w:hAnsi="GHEA Grapalat" w:cs="GHEA Grapalat"/>
          <w:sz w:val="22"/>
          <w:szCs w:val="22"/>
          <w:lang w:val="hy-AM"/>
        </w:rPr>
      </w:pPr>
    </w:p>
    <w:p w14:paraId="1C3E533C" w14:textId="6DB451BE" w:rsidR="00B2572B" w:rsidRPr="00131E9C" w:rsidRDefault="00B2572B" w:rsidP="00ED561E">
      <w:pPr>
        <w:jc w:val="right"/>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1272F" w14:textId="77777777" w:rsidR="00E36B01" w:rsidRDefault="00E36B01">
      <w:r>
        <w:separator/>
      </w:r>
    </w:p>
  </w:endnote>
  <w:endnote w:type="continuationSeparator" w:id="0">
    <w:p w14:paraId="796E04C0" w14:textId="77777777" w:rsidR="00E36B01" w:rsidRDefault="00E3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E02D9" w14:textId="77777777" w:rsidR="00E36B01" w:rsidRDefault="00E36B01">
      <w:r>
        <w:separator/>
      </w:r>
    </w:p>
  </w:footnote>
  <w:footnote w:type="continuationSeparator" w:id="0">
    <w:p w14:paraId="48A545CF" w14:textId="77777777" w:rsidR="00E36B01" w:rsidRDefault="00E36B01">
      <w:r>
        <w:continuationSeparator/>
      </w:r>
    </w:p>
  </w:footnote>
  <w:footnote w:id="1">
    <w:p w14:paraId="0479151E" w14:textId="23568D36" w:rsidR="00A71C19" w:rsidRPr="00AE74A0" w:rsidRDefault="00A71C19"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A71C19" w:rsidRPr="006265F4" w:rsidRDefault="00A71C1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A71C19" w:rsidRPr="006265F4" w:rsidRDefault="00A71C1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A71C19" w:rsidRPr="006265F4" w:rsidRDefault="00A71C1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A71C19" w:rsidRPr="00D45BA2" w:rsidRDefault="00A71C19">
      <w:pPr>
        <w:pStyle w:val="FootnoteText"/>
      </w:pPr>
    </w:p>
  </w:footnote>
  <w:footnote w:id="2">
    <w:p w14:paraId="5BDA916E" w14:textId="4A0C8C20" w:rsidR="00A71C19" w:rsidRPr="006F2A6C" w:rsidRDefault="00A71C19"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A71C19" w:rsidRPr="00D45BA2" w:rsidRDefault="00A71C19"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6521600A" w14:textId="1C70D41C" w:rsidR="00A71C19" w:rsidRPr="004B72E3" w:rsidRDefault="00A71C19"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A71C19" w:rsidRPr="004B72E3" w:rsidRDefault="00A71C19"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A71C19" w:rsidRPr="00084034" w:rsidRDefault="00A71C19"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A71C19" w:rsidRPr="000B7538" w:rsidRDefault="00A71C19"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A71C19" w:rsidRPr="000B7538" w:rsidRDefault="00A71C1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A71C19" w:rsidRPr="000B7538" w:rsidRDefault="00A71C1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A71C19" w:rsidRPr="006F2A6C" w:rsidRDefault="00A71C19">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12F6E0EF" w14:textId="7498EA06" w:rsidR="00A71C19" w:rsidRPr="00084034" w:rsidRDefault="00A71C19"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A71C19" w:rsidRPr="00084034" w:rsidRDefault="00A71C19">
      <w:pPr>
        <w:pStyle w:val="FootnoteText"/>
        <w:rPr>
          <w:rFonts w:asciiTheme="minorHAnsi" w:hAnsiTheme="minorHAnsi"/>
          <w:lang w:val="hy-AM"/>
        </w:rPr>
      </w:pPr>
    </w:p>
  </w:footnote>
  <w:footnote w:id="7">
    <w:p w14:paraId="422AF998" w14:textId="0DB20754" w:rsidR="00A71C19" w:rsidRPr="00FD4E69" w:rsidRDefault="00A71C19"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8">
    <w:p w14:paraId="00610145" w14:textId="52E8961C" w:rsidR="00A71C19" w:rsidRPr="00FD4E69" w:rsidRDefault="00A71C19"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9">
    <w:p w14:paraId="40326818" w14:textId="77777777" w:rsidR="00A71C19" w:rsidRPr="000B7538" w:rsidRDefault="00A71C19"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71C19" w:rsidRPr="000B7538" w:rsidRDefault="00A71C19"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71C19" w:rsidRPr="00523B4A" w:rsidRDefault="00A71C19">
      <w:pPr>
        <w:pStyle w:val="FootnoteText"/>
        <w:rPr>
          <w:rFonts w:asciiTheme="minorHAnsi" w:hAnsiTheme="minorHAnsi"/>
        </w:rPr>
      </w:pPr>
    </w:p>
  </w:footnote>
  <w:footnote w:id="10">
    <w:p w14:paraId="6AE37197" w14:textId="77777777" w:rsidR="00A71C19" w:rsidRPr="00D52874" w:rsidRDefault="00A71C19" w:rsidP="00FE1713">
      <w:pPr>
        <w:pStyle w:val="FootnoteText"/>
        <w:rPr>
          <w:rFonts w:ascii="GHEA Grapalat" w:hAnsi="GHEA Grapalat"/>
          <w:i/>
          <w:sz w:val="16"/>
          <w:szCs w:val="24"/>
          <w:lang w:val="af-ZA"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D52874">
        <w:rPr>
          <w:rFonts w:ascii="GHEA Grapalat" w:hAnsi="GHEA Grapalat"/>
          <w:i/>
          <w:sz w:val="16"/>
          <w:szCs w:val="24"/>
          <w:lang w:val="af-ZA" w:eastAsia="en-US"/>
        </w:rPr>
        <w:t>:</w:t>
      </w:r>
    </w:p>
  </w:footnote>
  <w:footnote w:id="11">
    <w:p w14:paraId="32899914" w14:textId="77777777" w:rsidR="00A71C19" w:rsidRPr="006265F4" w:rsidDel="007942E8" w:rsidRDefault="00A71C19" w:rsidP="00FE1713">
      <w:pPr>
        <w:pStyle w:val="FootnoteText"/>
        <w:rPr>
          <w:del w:id="8" w:author="User" w:date="2019-05-26T10:02:00Z"/>
          <w:lang w:val="hy-AM"/>
        </w:rPr>
      </w:pPr>
      <w:r w:rsidRPr="006265F4">
        <w:rPr>
          <w:color w:val="FFFFFF"/>
          <w:vertAlign w:val="superscript"/>
          <w:lang w:val="hy-AM"/>
        </w:rPr>
        <w:t>31</w:t>
      </w:r>
      <w:r w:rsidRPr="006265F4">
        <w:rPr>
          <w:vertAlign w:val="superscript"/>
          <w:lang w:val="hy-AM"/>
        </w:rPr>
        <w:t xml:space="preserve"> </w:t>
      </w:r>
      <w:r w:rsidRPr="002F58FE">
        <w:rPr>
          <w:vertAlign w:val="superscript"/>
          <w:lang w:val="af-ZA"/>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14:paraId="63C26B68" w14:textId="77777777" w:rsidR="00A71C19" w:rsidRPr="006265F4" w:rsidRDefault="00A71C19" w:rsidP="00FE1713">
      <w:pPr>
        <w:pStyle w:val="FootnoteText"/>
        <w:jc w:val="both"/>
        <w:rPr>
          <w:rFonts w:ascii="GHEA Grapalat" w:hAnsi="GHEA Grapalat"/>
          <w:i/>
          <w:sz w:val="16"/>
          <w:szCs w:val="24"/>
          <w:lang w:val="hy-AM" w:eastAsia="en-US"/>
        </w:rPr>
      </w:pPr>
      <w:r w:rsidRPr="002F58FE">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49F5823" w14:textId="77777777" w:rsidR="00A71C19" w:rsidRPr="006265F4" w:rsidDel="007942E8" w:rsidRDefault="00A71C19" w:rsidP="00FE1713">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14:paraId="60050B02" w14:textId="77777777" w:rsidR="00A71C19" w:rsidRPr="002646ED" w:rsidDel="007942E8" w:rsidRDefault="00A71C19" w:rsidP="00FE1713">
      <w:pPr>
        <w:pStyle w:val="FootnoteText"/>
        <w:jc w:val="both"/>
        <w:rPr>
          <w:del w:id="10" w:author="User" w:date="2019-05-26T10:04:00Z"/>
          <w:sz w:val="16"/>
          <w:szCs w:val="16"/>
          <w:lang w:val="en-US"/>
        </w:rPr>
      </w:pPr>
    </w:p>
  </w:footnote>
  <w:footnote w:id="14">
    <w:p w14:paraId="3C8432D4" w14:textId="77777777" w:rsidR="00A71C19" w:rsidRPr="006265F4" w:rsidDel="002877FC" w:rsidRDefault="00A71C19" w:rsidP="00FE1713">
      <w:pPr>
        <w:pStyle w:val="FootnoteText"/>
        <w:jc w:val="both"/>
        <w:rPr>
          <w:del w:id="11" w:author="User" w:date="2019-05-26T10:04:00Z"/>
          <w:lang w:val="hy-AM"/>
        </w:rPr>
      </w:pPr>
      <w:r w:rsidRPr="002F58FE">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69EC675" w14:textId="77777777" w:rsidR="00A71C19" w:rsidRPr="006265F4" w:rsidDel="002877FC" w:rsidRDefault="00A71C19" w:rsidP="00FE1713">
      <w:pPr>
        <w:pStyle w:val="FootnoteText"/>
        <w:jc w:val="both"/>
        <w:rPr>
          <w:del w:id="12" w:author="User" w:date="2019-05-26T10:04:00Z"/>
          <w:lang w:val="hy-AM"/>
        </w:rPr>
      </w:pPr>
      <w:r w:rsidRPr="002F58FE">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562B"/>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754"/>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6A34"/>
    <w:rsid w:val="00097DE8"/>
    <w:rsid w:val="000A37CE"/>
    <w:rsid w:val="000A5B16"/>
    <w:rsid w:val="000A6B75"/>
    <w:rsid w:val="000A72AD"/>
    <w:rsid w:val="000A7528"/>
    <w:rsid w:val="000B033F"/>
    <w:rsid w:val="000B1088"/>
    <w:rsid w:val="000B259E"/>
    <w:rsid w:val="000B32EA"/>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448E"/>
    <w:rsid w:val="00115905"/>
    <w:rsid w:val="001159FA"/>
    <w:rsid w:val="0011611E"/>
    <w:rsid w:val="00116E47"/>
    <w:rsid w:val="00117020"/>
    <w:rsid w:val="00117964"/>
    <w:rsid w:val="00117DAA"/>
    <w:rsid w:val="00122684"/>
    <w:rsid w:val="001241F6"/>
    <w:rsid w:val="001242C4"/>
    <w:rsid w:val="00124461"/>
    <w:rsid w:val="001258CE"/>
    <w:rsid w:val="001276C9"/>
    <w:rsid w:val="0013011B"/>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93D"/>
    <w:rsid w:val="00192A1F"/>
    <w:rsid w:val="001932A7"/>
    <w:rsid w:val="00193871"/>
    <w:rsid w:val="00194598"/>
    <w:rsid w:val="00194DBD"/>
    <w:rsid w:val="00195835"/>
    <w:rsid w:val="00195C46"/>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D72"/>
    <w:rsid w:val="002137E6"/>
    <w:rsid w:val="00213EB8"/>
    <w:rsid w:val="002156E7"/>
    <w:rsid w:val="00217710"/>
    <w:rsid w:val="00220491"/>
    <w:rsid w:val="00220ACB"/>
    <w:rsid w:val="00220C7C"/>
    <w:rsid w:val="002218FE"/>
    <w:rsid w:val="00222819"/>
    <w:rsid w:val="002240AB"/>
    <w:rsid w:val="00224EDD"/>
    <w:rsid w:val="002250D8"/>
    <w:rsid w:val="0022515E"/>
    <w:rsid w:val="002252CD"/>
    <w:rsid w:val="00226412"/>
    <w:rsid w:val="002269E4"/>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6A"/>
    <w:rsid w:val="00246B1A"/>
    <w:rsid w:val="00246F46"/>
    <w:rsid w:val="0025145E"/>
    <w:rsid w:val="00251E84"/>
    <w:rsid w:val="00252231"/>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476"/>
    <w:rsid w:val="002A3785"/>
    <w:rsid w:val="002A4619"/>
    <w:rsid w:val="002A464D"/>
    <w:rsid w:val="002A5BDB"/>
    <w:rsid w:val="002A7380"/>
    <w:rsid w:val="002A753B"/>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5448"/>
    <w:rsid w:val="002E5E21"/>
    <w:rsid w:val="002E67D3"/>
    <w:rsid w:val="002E7EE1"/>
    <w:rsid w:val="002F1AB3"/>
    <w:rsid w:val="002F2B23"/>
    <w:rsid w:val="002F2C5F"/>
    <w:rsid w:val="002F2CE0"/>
    <w:rsid w:val="002F35FE"/>
    <w:rsid w:val="002F6164"/>
    <w:rsid w:val="002F6FA0"/>
    <w:rsid w:val="002F7A7E"/>
    <w:rsid w:val="00301193"/>
    <w:rsid w:val="0030129D"/>
    <w:rsid w:val="00302AE8"/>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3EEF"/>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0AFA"/>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7FA"/>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F1A"/>
    <w:rsid w:val="0047117B"/>
    <w:rsid w:val="0047161E"/>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510"/>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0C0"/>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5B"/>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16A"/>
    <w:rsid w:val="0055623A"/>
    <w:rsid w:val="005562ED"/>
    <w:rsid w:val="005563D9"/>
    <w:rsid w:val="005573C2"/>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15C"/>
    <w:rsid w:val="005754F7"/>
    <w:rsid w:val="00575C75"/>
    <w:rsid w:val="0057699A"/>
    <w:rsid w:val="00577582"/>
    <w:rsid w:val="00577BA1"/>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7E3"/>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2DE4"/>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D53"/>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9E3"/>
    <w:rsid w:val="00667A56"/>
    <w:rsid w:val="0067102D"/>
    <w:rsid w:val="00671A82"/>
    <w:rsid w:val="0067229B"/>
    <w:rsid w:val="0067579A"/>
    <w:rsid w:val="00675DB0"/>
    <w:rsid w:val="00676178"/>
    <w:rsid w:val="00677658"/>
    <w:rsid w:val="00677C72"/>
    <w:rsid w:val="006818C6"/>
    <w:rsid w:val="00682D85"/>
    <w:rsid w:val="006849EC"/>
    <w:rsid w:val="00685962"/>
    <w:rsid w:val="00685A30"/>
    <w:rsid w:val="00685C48"/>
    <w:rsid w:val="00691009"/>
    <w:rsid w:val="006912BB"/>
    <w:rsid w:val="0069263C"/>
    <w:rsid w:val="00692C09"/>
    <w:rsid w:val="00692FA3"/>
    <w:rsid w:val="00693C4E"/>
    <w:rsid w:val="00694AC4"/>
    <w:rsid w:val="00694F6D"/>
    <w:rsid w:val="006953B6"/>
    <w:rsid w:val="0069568D"/>
    <w:rsid w:val="006968E8"/>
    <w:rsid w:val="00697C38"/>
    <w:rsid w:val="00697DA4"/>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44A1"/>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CF2"/>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93D"/>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2F5"/>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1B98"/>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1B0"/>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4D8"/>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39"/>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392A"/>
    <w:rsid w:val="00884204"/>
    <w:rsid w:val="00884822"/>
    <w:rsid w:val="00885B93"/>
    <w:rsid w:val="00886035"/>
    <w:rsid w:val="00886593"/>
    <w:rsid w:val="00886AA6"/>
    <w:rsid w:val="00886EFE"/>
    <w:rsid w:val="008870AF"/>
    <w:rsid w:val="00887807"/>
    <w:rsid w:val="00887D9C"/>
    <w:rsid w:val="008916DE"/>
    <w:rsid w:val="008920F8"/>
    <w:rsid w:val="0089384E"/>
    <w:rsid w:val="00895733"/>
    <w:rsid w:val="008960F6"/>
    <w:rsid w:val="00896212"/>
    <w:rsid w:val="0089622B"/>
    <w:rsid w:val="00896A13"/>
    <w:rsid w:val="00897000"/>
    <w:rsid w:val="008A063B"/>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3873"/>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920"/>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7CBB"/>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4DE5"/>
    <w:rsid w:val="0094684E"/>
    <w:rsid w:val="009471C4"/>
    <w:rsid w:val="00947D03"/>
    <w:rsid w:val="00950D11"/>
    <w:rsid w:val="0095176C"/>
    <w:rsid w:val="0095199F"/>
    <w:rsid w:val="00953F12"/>
    <w:rsid w:val="00954F59"/>
    <w:rsid w:val="0095539A"/>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34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3B5D"/>
    <w:rsid w:val="00984456"/>
    <w:rsid w:val="00984BDB"/>
    <w:rsid w:val="009851B0"/>
    <w:rsid w:val="00985291"/>
    <w:rsid w:val="009852C7"/>
    <w:rsid w:val="00987679"/>
    <w:rsid w:val="00987E76"/>
    <w:rsid w:val="00990375"/>
    <w:rsid w:val="00990561"/>
    <w:rsid w:val="009906C9"/>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512"/>
    <w:rsid w:val="009C7DD3"/>
    <w:rsid w:val="009D03A4"/>
    <w:rsid w:val="009D158E"/>
    <w:rsid w:val="009D2415"/>
    <w:rsid w:val="009D2800"/>
    <w:rsid w:val="009D352B"/>
    <w:rsid w:val="009D3747"/>
    <w:rsid w:val="009D47AF"/>
    <w:rsid w:val="009D62B8"/>
    <w:rsid w:val="009D64FE"/>
    <w:rsid w:val="009D6D1A"/>
    <w:rsid w:val="009D78BC"/>
    <w:rsid w:val="009E0111"/>
    <w:rsid w:val="009E0DCA"/>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07EE4"/>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B36"/>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C19"/>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D0C"/>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4FA"/>
    <w:rsid w:val="00B05F1F"/>
    <w:rsid w:val="00B06EC1"/>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3ABC"/>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5600"/>
    <w:rsid w:val="00B5713B"/>
    <w:rsid w:val="00B57948"/>
    <w:rsid w:val="00B57B59"/>
    <w:rsid w:val="00B57D12"/>
    <w:rsid w:val="00B61677"/>
    <w:rsid w:val="00B62020"/>
    <w:rsid w:val="00B62122"/>
    <w:rsid w:val="00B6283F"/>
    <w:rsid w:val="00B62CDE"/>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2C93"/>
    <w:rsid w:val="00BA3554"/>
    <w:rsid w:val="00BA632C"/>
    <w:rsid w:val="00BA6878"/>
    <w:rsid w:val="00BA7FAD"/>
    <w:rsid w:val="00BB1A5D"/>
    <w:rsid w:val="00BB1C9B"/>
    <w:rsid w:val="00BB3575"/>
    <w:rsid w:val="00BB4ADD"/>
    <w:rsid w:val="00BB4BD6"/>
    <w:rsid w:val="00BB500A"/>
    <w:rsid w:val="00BB52F9"/>
    <w:rsid w:val="00BB5B35"/>
    <w:rsid w:val="00BB5B81"/>
    <w:rsid w:val="00BB5F0B"/>
    <w:rsid w:val="00BB682B"/>
    <w:rsid w:val="00BB6EAD"/>
    <w:rsid w:val="00BC0741"/>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2087"/>
    <w:rsid w:val="00BE3F61"/>
    <w:rsid w:val="00BE439E"/>
    <w:rsid w:val="00BE45B6"/>
    <w:rsid w:val="00BE54A9"/>
    <w:rsid w:val="00BE557F"/>
    <w:rsid w:val="00BE6363"/>
    <w:rsid w:val="00BE68BB"/>
    <w:rsid w:val="00BE6F5D"/>
    <w:rsid w:val="00BE7276"/>
    <w:rsid w:val="00BE78AA"/>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244"/>
    <w:rsid w:val="00C34414"/>
    <w:rsid w:val="00C346B2"/>
    <w:rsid w:val="00C34813"/>
    <w:rsid w:val="00C3484C"/>
    <w:rsid w:val="00C35169"/>
    <w:rsid w:val="00C358EA"/>
    <w:rsid w:val="00C364E8"/>
    <w:rsid w:val="00C3797F"/>
    <w:rsid w:val="00C4095B"/>
    <w:rsid w:val="00C40D4F"/>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937"/>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75FF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4DD1"/>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1AB"/>
    <w:rsid w:val="00CF2304"/>
    <w:rsid w:val="00CF30C0"/>
    <w:rsid w:val="00CF34D0"/>
    <w:rsid w:val="00CF3B8F"/>
    <w:rsid w:val="00CF54AA"/>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0F"/>
    <w:rsid w:val="00D104E6"/>
    <w:rsid w:val="00D10B0C"/>
    <w:rsid w:val="00D11611"/>
    <w:rsid w:val="00D132BC"/>
    <w:rsid w:val="00D14B02"/>
    <w:rsid w:val="00D150B0"/>
    <w:rsid w:val="00D15272"/>
    <w:rsid w:val="00D15ED6"/>
    <w:rsid w:val="00D161B8"/>
    <w:rsid w:val="00D17209"/>
    <w:rsid w:val="00D17258"/>
    <w:rsid w:val="00D17DF5"/>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FA8"/>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54C3"/>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10D"/>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A41"/>
    <w:rsid w:val="00DE5B89"/>
    <w:rsid w:val="00DE5EB2"/>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174"/>
    <w:rsid w:val="00E04589"/>
    <w:rsid w:val="00E045AE"/>
    <w:rsid w:val="00E046C2"/>
    <w:rsid w:val="00E04FA9"/>
    <w:rsid w:val="00E05426"/>
    <w:rsid w:val="00E05F32"/>
    <w:rsid w:val="00E06753"/>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6B01"/>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105"/>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566"/>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082C"/>
    <w:rsid w:val="00EA0E2C"/>
    <w:rsid w:val="00EA150B"/>
    <w:rsid w:val="00EA1765"/>
    <w:rsid w:val="00EA3E33"/>
    <w:rsid w:val="00EA3FD0"/>
    <w:rsid w:val="00EA40DF"/>
    <w:rsid w:val="00EA4B24"/>
    <w:rsid w:val="00EA58C8"/>
    <w:rsid w:val="00EA625E"/>
    <w:rsid w:val="00EA68B2"/>
    <w:rsid w:val="00EA6D31"/>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08D"/>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CAC"/>
    <w:rsid w:val="00ED36CA"/>
    <w:rsid w:val="00ED42AD"/>
    <w:rsid w:val="00ED4C1D"/>
    <w:rsid w:val="00ED561E"/>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E7E93"/>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5C2E"/>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2780"/>
    <w:rsid w:val="00F53525"/>
    <w:rsid w:val="00F546F2"/>
    <w:rsid w:val="00F5526F"/>
    <w:rsid w:val="00F55654"/>
    <w:rsid w:val="00F556B0"/>
    <w:rsid w:val="00F562EA"/>
    <w:rsid w:val="00F5653D"/>
    <w:rsid w:val="00F604D7"/>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6FDA"/>
    <w:rsid w:val="00F8049A"/>
    <w:rsid w:val="00F825AC"/>
    <w:rsid w:val="00F82623"/>
    <w:rsid w:val="00F82AA9"/>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1713"/>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106"/>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6305295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qaxluys@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1512E-195B-45A5-8138-486DA91B6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62</Pages>
  <Words>19925</Words>
  <Characters>113579</Characters>
  <Application>Microsoft Office Word</Application>
  <DocSecurity>0</DocSecurity>
  <Lines>946</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133238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186</cp:revision>
  <cp:lastPrinted>2018-02-16T07:12:00Z</cp:lastPrinted>
  <dcterms:created xsi:type="dcterms:W3CDTF">2022-10-31T10:53:00Z</dcterms:created>
  <dcterms:modified xsi:type="dcterms:W3CDTF">2024-11-08T10:01:00Z</dcterms:modified>
</cp:coreProperties>
</file>